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0170" w:rsidRDefault="00E00170" w:rsidP="00F770C2">
      <w:pPr>
        <w:pStyle w:val="Style"/>
        <w:spacing w:line="254" w:lineRule="exact"/>
        <w:jc w:val="center"/>
        <w:rPr>
          <w:rFonts w:ascii="Times New Roman" w:hAnsi="Times New Roman" w:cs="Times New Roman"/>
          <w:b/>
          <w:bCs/>
          <w:color w:val="010A07"/>
          <w:sz w:val="22"/>
          <w:szCs w:val="22"/>
        </w:rPr>
      </w:pPr>
      <w:r>
        <w:rPr>
          <w:rFonts w:ascii="Times New Roman" w:hAnsi="Times New Roman" w:cs="Times New Roman"/>
          <w:b/>
          <w:bCs/>
          <w:color w:val="010A07"/>
          <w:sz w:val="22"/>
          <w:szCs w:val="22"/>
        </w:rPr>
        <w:tab/>
      </w:r>
      <w:r>
        <w:rPr>
          <w:rFonts w:ascii="Times New Roman" w:hAnsi="Times New Roman" w:cs="Times New Roman"/>
          <w:b/>
          <w:bCs/>
          <w:color w:val="010A07"/>
          <w:sz w:val="22"/>
          <w:szCs w:val="22"/>
        </w:rPr>
        <w:tab/>
      </w:r>
      <w:r>
        <w:rPr>
          <w:rFonts w:ascii="Times New Roman" w:hAnsi="Times New Roman" w:cs="Times New Roman"/>
          <w:b/>
          <w:bCs/>
          <w:color w:val="010A07"/>
          <w:sz w:val="22"/>
          <w:szCs w:val="22"/>
        </w:rPr>
        <w:tab/>
      </w:r>
      <w:r>
        <w:rPr>
          <w:rFonts w:ascii="Times New Roman" w:hAnsi="Times New Roman" w:cs="Times New Roman"/>
          <w:b/>
          <w:bCs/>
          <w:color w:val="010A07"/>
          <w:sz w:val="22"/>
          <w:szCs w:val="22"/>
        </w:rPr>
        <w:tab/>
      </w:r>
      <w:r>
        <w:rPr>
          <w:rFonts w:ascii="Times New Roman" w:hAnsi="Times New Roman" w:cs="Times New Roman"/>
          <w:b/>
          <w:bCs/>
          <w:color w:val="010A07"/>
          <w:sz w:val="22"/>
          <w:szCs w:val="22"/>
        </w:rPr>
        <w:tab/>
      </w:r>
      <w:r>
        <w:rPr>
          <w:rFonts w:ascii="Times New Roman" w:hAnsi="Times New Roman" w:cs="Times New Roman"/>
          <w:b/>
          <w:bCs/>
          <w:color w:val="010A07"/>
          <w:sz w:val="22"/>
          <w:szCs w:val="22"/>
        </w:rPr>
        <w:tab/>
        <w:t xml:space="preserve">                         Приложение №10</w:t>
      </w:r>
    </w:p>
    <w:p w:rsidR="00F770C2" w:rsidRPr="00311C16" w:rsidRDefault="00F770C2" w:rsidP="00F770C2">
      <w:pPr>
        <w:pStyle w:val="Style"/>
        <w:spacing w:line="254" w:lineRule="exact"/>
        <w:jc w:val="center"/>
        <w:rPr>
          <w:rFonts w:ascii="Times New Roman" w:hAnsi="Times New Roman" w:cs="Times New Roman"/>
          <w:b/>
          <w:bCs/>
          <w:color w:val="000300"/>
          <w:sz w:val="22"/>
          <w:szCs w:val="22"/>
          <w:lang w:val="en-US"/>
        </w:rPr>
      </w:pPr>
      <w:r w:rsidRPr="00311C16">
        <w:rPr>
          <w:rFonts w:ascii="Times New Roman" w:hAnsi="Times New Roman" w:cs="Times New Roman"/>
          <w:b/>
          <w:bCs/>
          <w:color w:val="010A07"/>
          <w:sz w:val="22"/>
          <w:szCs w:val="22"/>
        </w:rPr>
        <w:t>Д</w:t>
      </w:r>
      <w:r w:rsidRPr="00311C16">
        <w:rPr>
          <w:rFonts w:ascii="Times New Roman" w:hAnsi="Times New Roman" w:cs="Times New Roman"/>
          <w:b/>
          <w:bCs/>
          <w:color w:val="000300"/>
          <w:sz w:val="22"/>
          <w:szCs w:val="22"/>
        </w:rPr>
        <w:t>О</w:t>
      </w:r>
      <w:r w:rsidRPr="00311C16">
        <w:rPr>
          <w:rFonts w:ascii="Times New Roman" w:hAnsi="Times New Roman" w:cs="Times New Roman"/>
          <w:b/>
          <w:bCs/>
          <w:color w:val="010A07"/>
          <w:sz w:val="22"/>
          <w:szCs w:val="22"/>
        </w:rPr>
        <w:t>Г</w:t>
      </w:r>
      <w:r w:rsidRPr="00311C16">
        <w:rPr>
          <w:rFonts w:ascii="Times New Roman" w:hAnsi="Times New Roman" w:cs="Times New Roman"/>
          <w:b/>
          <w:bCs/>
          <w:color w:val="000300"/>
          <w:sz w:val="22"/>
          <w:szCs w:val="22"/>
        </w:rPr>
        <w:t>О</w:t>
      </w:r>
      <w:r w:rsidRPr="00311C16">
        <w:rPr>
          <w:rFonts w:ascii="Times New Roman" w:hAnsi="Times New Roman" w:cs="Times New Roman"/>
          <w:b/>
          <w:bCs/>
          <w:color w:val="010A07"/>
          <w:sz w:val="22"/>
          <w:szCs w:val="22"/>
        </w:rPr>
        <w:t>В</w:t>
      </w:r>
      <w:r w:rsidRPr="00311C16">
        <w:rPr>
          <w:rFonts w:ascii="Times New Roman" w:hAnsi="Times New Roman" w:cs="Times New Roman"/>
          <w:b/>
          <w:bCs/>
          <w:color w:val="000300"/>
          <w:sz w:val="22"/>
          <w:szCs w:val="22"/>
        </w:rPr>
        <w:t>ОР</w:t>
      </w:r>
      <w:r w:rsidRPr="00311C16">
        <w:rPr>
          <w:rFonts w:ascii="Times New Roman" w:hAnsi="Times New Roman" w:cs="Times New Roman"/>
          <w:b/>
          <w:bCs/>
          <w:color w:val="000300"/>
          <w:sz w:val="22"/>
          <w:szCs w:val="22"/>
          <w:lang w:val="en-US"/>
        </w:rPr>
        <w:t xml:space="preserve"> </w:t>
      </w:r>
    </w:p>
    <w:p w:rsidR="00F770C2" w:rsidRPr="00311C16" w:rsidRDefault="00F770C2" w:rsidP="00F770C2">
      <w:pPr>
        <w:pStyle w:val="Style"/>
        <w:spacing w:line="254" w:lineRule="exact"/>
        <w:jc w:val="center"/>
        <w:rPr>
          <w:rFonts w:ascii="Times New Roman" w:hAnsi="Times New Roman" w:cs="Times New Roman"/>
          <w:b/>
          <w:bCs/>
          <w:color w:val="000300"/>
          <w:sz w:val="22"/>
          <w:szCs w:val="22"/>
        </w:rPr>
      </w:pPr>
      <w:r w:rsidRPr="00311C16">
        <w:rPr>
          <w:rFonts w:ascii="Times New Roman" w:hAnsi="Times New Roman" w:cs="Times New Roman"/>
          <w:b/>
          <w:bCs/>
          <w:color w:val="010A07"/>
          <w:sz w:val="22"/>
          <w:szCs w:val="22"/>
        </w:rPr>
        <w:t>ЗА КОМПЛЕКСНО БАНКОВО ОБСЛУЖВАНЕ</w:t>
      </w:r>
    </w:p>
    <w:p w:rsidR="00F770C2" w:rsidRPr="00311C16" w:rsidRDefault="00F770C2" w:rsidP="00F770C2">
      <w:pPr>
        <w:pStyle w:val="Style"/>
        <w:spacing w:line="249" w:lineRule="exact"/>
        <w:ind w:left="4"/>
        <w:rPr>
          <w:rFonts w:ascii="Times New Roman" w:hAnsi="Times New Roman" w:cs="Times New Roman"/>
          <w:color w:val="010A07"/>
          <w:sz w:val="22"/>
          <w:szCs w:val="22"/>
          <w:lang w:val="en-US" w:bidi="he-IL"/>
        </w:rPr>
      </w:pPr>
    </w:p>
    <w:p w:rsidR="00F770C2" w:rsidRDefault="00F770C2" w:rsidP="00F770C2">
      <w:pPr>
        <w:pStyle w:val="Style"/>
        <w:spacing w:line="249" w:lineRule="exact"/>
        <w:rPr>
          <w:rFonts w:ascii="Times New Roman" w:hAnsi="Times New Roman" w:cs="Times New Roman"/>
          <w:color w:val="010A07"/>
          <w:sz w:val="22"/>
          <w:szCs w:val="22"/>
          <w:lang w:bidi="he-IL"/>
        </w:rPr>
      </w:pPr>
    </w:p>
    <w:p w:rsidR="00F770C2" w:rsidRPr="00C04A26" w:rsidRDefault="00F770C2" w:rsidP="00F770C2">
      <w:pPr>
        <w:pStyle w:val="Style"/>
        <w:spacing w:line="249" w:lineRule="exact"/>
        <w:rPr>
          <w:rFonts w:ascii="Times New Roman" w:hAnsi="Times New Roman" w:cs="Times New Roman"/>
          <w:color w:val="010A07"/>
          <w:sz w:val="22"/>
          <w:szCs w:val="22"/>
          <w:lang w:bidi="he-IL"/>
        </w:rPr>
      </w:pPr>
    </w:p>
    <w:p w:rsidR="00F770C2" w:rsidRPr="00311C16" w:rsidRDefault="00F770C2" w:rsidP="00F770C2">
      <w:pPr>
        <w:pStyle w:val="Style"/>
        <w:spacing w:line="249" w:lineRule="exact"/>
        <w:ind w:left="4"/>
        <w:rPr>
          <w:rFonts w:ascii="Times New Roman" w:hAnsi="Times New Roman" w:cs="Times New Roman"/>
          <w:color w:val="010A07"/>
          <w:sz w:val="22"/>
          <w:szCs w:val="22"/>
          <w:lang w:bidi="he-IL"/>
        </w:rPr>
      </w:pPr>
      <w:r w:rsidRPr="00311C16">
        <w:rPr>
          <w:rFonts w:ascii="Times New Roman" w:hAnsi="Times New Roman" w:cs="Times New Roman"/>
          <w:color w:val="010A07"/>
          <w:sz w:val="22"/>
          <w:szCs w:val="22"/>
          <w:lang w:bidi="he-IL"/>
        </w:rPr>
        <w:t>Днес</w:t>
      </w:r>
      <w:r w:rsidRPr="00311C16">
        <w:rPr>
          <w:rFonts w:ascii="Times New Roman" w:hAnsi="Times New Roman" w:cs="Times New Roman"/>
          <w:color w:val="25302D"/>
          <w:sz w:val="22"/>
          <w:szCs w:val="22"/>
          <w:lang w:bidi="he-IL"/>
        </w:rPr>
        <w:t>, ……………</w:t>
      </w:r>
      <w:r w:rsidRPr="00311C16">
        <w:rPr>
          <w:rFonts w:ascii="Times New Roman" w:hAnsi="Times New Roman" w:cs="Times New Roman"/>
          <w:color w:val="010A07"/>
          <w:sz w:val="22"/>
          <w:szCs w:val="22"/>
          <w:lang w:bidi="he-IL"/>
        </w:rPr>
        <w:t xml:space="preserve">. </w:t>
      </w:r>
      <w:r w:rsidR="00CD1A82" w:rsidRPr="00311C16">
        <w:rPr>
          <w:rFonts w:ascii="Times New Roman" w:hAnsi="Times New Roman" w:cs="Times New Roman"/>
          <w:color w:val="010A07"/>
          <w:sz w:val="22"/>
          <w:szCs w:val="22"/>
          <w:lang w:bidi="he-IL"/>
        </w:rPr>
        <w:t>201</w:t>
      </w:r>
      <w:r w:rsidR="00CD1A82">
        <w:rPr>
          <w:rFonts w:ascii="Times New Roman" w:hAnsi="Times New Roman" w:cs="Times New Roman"/>
          <w:color w:val="010A07"/>
          <w:sz w:val="22"/>
          <w:szCs w:val="22"/>
          <w:lang w:bidi="he-IL"/>
        </w:rPr>
        <w:t>4</w:t>
      </w:r>
      <w:r w:rsidR="00CD1A82" w:rsidRPr="00311C16">
        <w:rPr>
          <w:rFonts w:ascii="Times New Roman" w:hAnsi="Times New Roman" w:cs="Times New Roman"/>
          <w:color w:val="010A07"/>
          <w:sz w:val="22"/>
          <w:szCs w:val="22"/>
          <w:lang w:bidi="he-IL"/>
        </w:rPr>
        <w:t xml:space="preserve">  </w:t>
      </w:r>
      <w:r w:rsidRPr="00311C16">
        <w:rPr>
          <w:rFonts w:ascii="Times New Roman" w:hAnsi="Times New Roman" w:cs="Times New Roman"/>
          <w:color w:val="010A07"/>
          <w:sz w:val="22"/>
          <w:szCs w:val="22"/>
          <w:lang w:bidi="he-IL"/>
        </w:rPr>
        <w:t>г. в гр</w:t>
      </w:r>
      <w:r w:rsidRPr="00311C16">
        <w:rPr>
          <w:rFonts w:ascii="Times New Roman" w:hAnsi="Times New Roman" w:cs="Times New Roman"/>
          <w:color w:val="000300"/>
          <w:sz w:val="22"/>
          <w:szCs w:val="22"/>
          <w:lang w:bidi="he-IL"/>
        </w:rPr>
        <w:t>. София</w:t>
      </w:r>
      <w:r w:rsidRPr="00311C16">
        <w:rPr>
          <w:rFonts w:ascii="Times New Roman" w:hAnsi="Times New Roman" w:cs="Times New Roman"/>
          <w:color w:val="25302D"/>
          <w:sz w:val="22"/>
          <w:szCs w:val="22"/>
          <w:lang w:bidi="he-IL"/>
        </w:rPr>
        <w:t xml:space="preserve">, </w:t>
      </w:r>
      <w:r w:rsidRPr="00311C16">
        <w:rPr>
          <w:rFonts w:ascii="Times New Roman" w:hAnsi="Times New Roman" w:cs="Times New Roman"/>
          <w:color w:val="010A07"/>
          <w:sz w:val="22"/>
          <w:szCs w:val="22"/>
          <w:lang w:bidi="he-IL"/>
        </w:rPr>
        <w:t xml:space="preserve">между: </w:t>
      </w:r>
    </w:p>
    <w:p w:rsidR="00F770C2" w:rsidRPr="00311C16" w:rsidRDefault="00F770C2" w:rsidP="00F770C2">
      <w:pPr>
        <w:pStyle w:val="Style"/>
        <w:spacing w:before="134" w:line="1" w:lineRule="exact"/>
        <w:ind w:left="14" w:right="9"/>
        <w:rPr>
          <w:rFonts w:ascii="Times New Roman" w:hAnsi="Times New Roman" w:cs="Times New Roman"/>
          <w:sz w:val="22"/>
          <w:szCs w:val="22"/>
          <w:lang w:bidi="he-IL"/>
        </w:rPr>
      </w:pPr>
    </w:p>
    <w:p w:rsidR="00F770C2" w:rsidRPr="00311C16" w:rsidRDefault="00CD1A82" w:rsidP="00F770C2">
      <w:pPr>
        <w:pStyle w:val="Style"/>
        <w:spacing w:line="240" w:lineRule="exact"/>
        <w:ind w:right="9"/>
        <w:jc w:val="both"/>
        <w:rPr>
          <w:rFonts w:ascii="Times New Roman" w:hAnsi="Times New Roman" w:cs="Times New Roman"/>
          <w:color w:val="010A07"/>
          <w:sz w:val="22"/>
          <w:szCs w:val="22"/>
          <w:lang w:bidi="he-IL"/>
        </w:rPr>
      </w:pPr>
      <w:ins w:id="0" w:author="SysAdmin" w:date="2014-08-22T09:43:00Z">
        <w:r>
          <w:rPr>
            <w:rFonts w:ascii="Times New Roman" w:hAnsi="Times New Roman" w:cs="Times New Roman"/>
            <w:b/>
            <w:bCs/>
            <w:color w:val="000300"/>
            <w:sz w:val="22"/>
            <w:szCs w:val="22"/>
            <w:lang w:bidi="he-IL"/>
          </w:rPr>
          <w:t>……………………………….</w:t>
        </w:r>
        <w:r>
          <w:rPr>
            <w:rFonts w:ascii="Times New Roman" w:hAnsi="Times New Roman" w:cs="Times New Roman"/>
            <w:b/>
            <w:bCs/>
            <w:color w:val="010A07"/>
            <w:sz w:val="22"/>
            <w:szCs w:val="22"/>
            <w:lang w:bidi="he-IL"/>
          </w:rPr>
          <w:t>.</w:t>
        </w:r>
      </w:ins>
      <w:r w:rsidR="00F770C2" w:rsidRPr="00311C16">
        <w:rPr>
          <w:rFonts w:ascii="Times New Roman" w:hAnsi="Times New Roman" w:cs="Times New Roman"/>
          <w:b/>
          <w:color w:val="010A07"/>
          <w:sz w:val="22"/>
          <w:szCs w:val="22"/>
          <w:lang w:bidi="he-IL"/>
        </w:rPr>
        <w:t>,</w:t>
      </w:r>
      <w:r w:rsidR="00F770C2" w:rsidRPr="00311C16">
        <w:rPr>
          <w:rFonts w:ascii="Times New Roman" w:hAnsi="Times New Roman" w:cs="Times New Roman"/>
          <w:color w:val="010A07"/>
          <w:sz w:val="22"/>
          <w:szCs w:val="22"/>
          <w:lang w:bidi="he-IL"/>
        </w:rPr>
        <w:t xml:space="preserve"> впи</w:t>
      </w:r>
      <w:r w:rsidR="00F770C2" w:rsidRPr="00311C16">
        <w:rPr>
          <w:rFonts w:ascii="Times New Roman" w:hAnsi="Times New Roman" w:cs="Times New Roman"/>
          <w:color w:val="000300"/>
          <w:sz w:val="22"/>
          <w:szCs w:val="22"/>
          <w:lang w:bidi="he-IL"/>
        </w:rPr>
        <w:t>с</w:t>
      </w:r>
      <w:r w:rsidR="00F770C2" w:rsidRPr="00311C16">
        <w:rPr>
          <w:rFonts w:ascii="Times New Roman" w:hAnsi="Times New Roman" w:cs="Times New Roman"/>
          <w:color w:val="010A07"/>
          <w:sz w:val="22"/>
          <w:szCs w:val="22"/>
          <w:lang w:bidi="he-IL"/>
        </w:rPr>
        <w:t xml:space="preserve">ано в Търговския регистър с ЕИК </w:t>
      </w:r>
      <w:r w:rsidR="00F770C2" w:rsidRPr="00311C16">
        <w:rPr>
          <w:rFonts w:ascii="Times New Roman" w:hAnsi="Times New Roman" w:cs="Times New Roman"/>
          <w:color w:val="010A07"/>
          <w:sz w:val="22"/>
          <w:szCs w:val="22"/>
          <w:lang w:bidi="he-IL"/>
        </w:rPr>
        <w:br/>
      </w:r>
      <w:ins w:id="1" w:author="SysAdmin" w:date="2014-08-22T09:44:00Z">
        <w:r>
          <w:rPr>
            <w:rFonts w:ascii="Times New Roman" w:hAnsi="Times New Roman" w:cs="Times New Roman"/>
            <w:color w:val="010A07"/>
            <w:sz w:val="22"/>
            <w:szCs w:val="22"/>
            <w:lang w:bidi="he-IL"/>
          </w:rPr>
          <w:t>…………….</w:t>
        </w:r>
      </w:ins>
      <w:ins w:id="2" w:author="SysAdmin" w:date="2014-08-22T09:43:00Z">
        <w:r>
          <w:rPr>
            <w:rFonts w:ascii="Times New Roman" w:hAnsi="Times New Roman" w:cs="Times New Roman"/>
            <w:color w:val="010A07"/>
            <w:sz w:val="22"/>
            <w:szCs w:val="22"/>
            <w:lang w:bidi="he-IL"/>
          </w:rPr>
          <w:t>.</w:t>
        </w:r>
        <w:r w:rsidRPr="00311C16">
          <w:rPr>
            <w:rFonts w:ascii="Times New Roman" w:hAnsi="Times New Roman" w:cs="Times New Roman"/>
            <w:color w:val="25302D"/>
            <w:sz w:val="22"/>
            <w:szCs w:val="22"/>
            <w:lang w:bidi="he-IL"/>
          </w:rPr>
          <w:t xml:space="preserve"> </w:t>
        </w:r>
      </w:ins>
      <w:r w:rsidR="00F770C2" w:rsidRPr="00311C16">
        <w:rPr>
          <w:rFonts w:ascii="Times New Roman" w:hAnsi="Times New Roman" w:cs="Times New Roman"/>
          <w:color w:val="010A07"/>
          <w:sz w:val="22"/>
          <w:szCs w:val="22"/>
          <w:lang w:bidi="he-IL"/>
        </w:rPr>
        <w:t xml:space="preserve">със седалище и адрес на управление гр. София, </w:t>
      </w:r>
      <w:ins w:id="3" w:author="SysAdmin" w:date="2014-08-22T09:44:00Z">
        <w:r>
          <w:rPr>
            <w:rFonts w:ascii="Times New Roman" w:hAnsi="Times New Roman" w:cs="Times New Roman"/>
            <w:color w:val="010A07"/>
            <w:sz w:val="22"/>
            <w:szCs w:val="22"/>
            <w:lang w:bidi="he-IL"/>
          </w:rPr>
          <w:t>………………………..</w:t>
        </w:r>
      </w:ins>
      <w:r w:rsidR="00F770C2" w:rsidRPr="00311C16">
        <w:rPr>
          <w:rFonts w:ascii="Times New Roman" w:hAnsi="Times New Roman" w:cs="Times New Roman"/>
          <w:color w:val="25302D"/>
          <w:sz w:val="22"/>
          <w:szCs w:val="22"/>
          <w:lang w:bidi="he-IL"/>
        </w:rPr>
        <w:t xml:space="preserve">, </w:t>
      </w:r>
      <w:r w:rsidR="00F770C2" w:rsidRPr="00311C16">
        <w:rPr>
          <w:rFonts w:ascii="Times New Roman" w:hAnsi="Times New Roman" w:cs="Times New Roman"/>
          <w:color w:val="010A07"/>
          <w:sz w:val="22"/>
          <w:szCs w:val="22"/>
          <w:lang w:bidi="he-IL"/>
        </w:rPr>
        <w:t xml:space="preserve">представлявано от търговските </w:t>
      </w:r>
      <w:r w:rsidR="00F770C2" w:rsidRPr="00311C16">
        <w:rPr>
          <w:rFonts w:ascii="Times New Roman" w:hAnsi="Times New Roman" w:cs="Times New Roman"/>
          <w:color w:val="010A07"/>
          <w:sz w:val="22"/>
          <w:szCs w:val="22"/>
          <w:lang w:bidi="he-IL"/>
        </w:rPr>
        <w:br/>
        <w:t>пъ</w:t>
      </w:r>
      <w:r w:rsidR="00F770C2" w:rsidRPr="003B1ED9">
        <w:rPr>
          <w:rFonts w:ascii="Times New Roman" w:hAnsi="Times New Roman" w:cs="Times New Roman"/>
          <w:color w:val="010A07"/>
          <w:sz w:val="22"/>
          <w:szCs w:val="22"/>
          <w:lang w:bidi="he-IL"/>
        </w:rPr>
        <w:t>л</w:t>
      </w:r>
      <w:r w:rsidR="00F770C2" w:rsidRPr="00311C16">
        <w:rPr>
          <w:rFonts w:ascii="Times New Roman" w:hAnsi="Times New Roman" w:cs="Times New Roman"/>
          <w:color w:val="010A07"/>
          <w:sz w:val="22"/>
          <w:szCs w:val="22"/>
          <w:lang w:bidi="he-IL"/>
        </w:rPr>
        <w:t>номо</w:t>
      </w:r>
      <w:r w:rsidR="00F770C2" w:rsidRPr="003B1ED9">
        <w:rPr>
          <w:rFonts w:ascii="Times New Roman" w:hAnsi="Times New Roman" w:cs="Times New Roman"/>
          <w:color w:val="010A07"/>
          <w:sz w:val="22"/>
          <w:szCs w:val="22"/>
          <w:lang w:bidi="he-IL"/>
        </w:rPr>
        <w:t>щници</w:t>
      </w:r>
      <w:r w:rsidR="00F770C2" w:rsidRPr="00311C16">
        <w:rPr>
          <w:rFonts w:ascii="Times New Roman" w:hAnsi="Times New Roman" w:cs="Times New Roman"/>
          <w:color w:val="010A07"/>
          <w:sz w:val="22"/>
          <w:szCs w:val="22"/>
          <w:lang w:bidi="he-IL"/>
        </w:rPr>
        <w:t xml:space="preserve">: </w:t>
      </w:r>
    </w:p>
    <w:p w:rsidR="00F770C2" w:rsidRPr="00311C16" w:rsidRDefault="00F770C2" w:rsidP="00F770C2">
      <w:pPr>
        <w:pStyle w:val="Style"/>
        <w:spacing w:line="240" w:lineRule="exact"/>
        <w:ind w:left="374" w:right="9"/>
        <w:jc w:val="both"/>
        <w:rPr>
          <w:rFonts w:ascii="Times New Roman" w:hAnsi="Times New Roman" w:cs="Times New Roman"/>
          <w:color w:val="010A07"/>
          <w:sz w:val="22"/>
          <w:szCs w:val="22"/>
          <w:lang w:bidi="he-IL"/>
        </w:rPr>
      </w:pPr>
    </w:p>
    <w:p w:rsidR="00F770C2" w:rsidRPr="00311C16" w:rsidRDefault="00F770C2" w:rsidP="00F770C2">
      <w:pPr>
        <w:pStyle w:val="Style"/>
        <w:numPr>
          <w:ilvl w:val="0"/>
          <w:numId w:val="1"/>
        </w:numPr>
        <w:spacing w:line="297" w:lineRule="exact"/>
        <w:jc w:val="both"/>
        <w:rPr>
          <w:rFonts w:ascii="Times New Roman" w:hAnsi="Times New Roman" w:cs="Times New Roman"/>
          <w:color w:val="010A07"/>
          <w:sz w:val="22"/>
          <w:szCs w:val="22"/>
          <w:lang w:bidi="he-IL"/>
        </w:rPr>
      </w:pPr>
      <w:r w:rsidRPr="00311C16">
        <w:rPr>
          <w:rFonts w:ascii="Times New Roman" w:hAnsi="Times New Roman" w:cs="Times New Roman"/>
          <w:color w:val="010A07"/>
          <w:sz w:val="22"/>
          <w:szCs w:val="22"/>
          <w:lang w:bidi="he-IL"/>
        </w:rPr>
        <w:t>……………………………………..............................</w:t>
      </w:r>
    </w:p>
    <w:p w:rsidR="00F770C2" w:rsidRPr="00311C16" w:rsidRDefault="00F770C2" w:rsidP="00F770C2">
      <w:pPr>
        <w:pStyle w:val="Style"/>
        <w:spacing w:line="297" w:lineRule="exact"/>
        <w:ind w:left="739" w:right="4737"/>
        <w:jc w:val="both"/>
        <w:rPr>
          <w:color w:val="010A07"/>
          <w:w w:val="136"/>
          <w:sz w:val="22"/>
          <w:szCs w:val="22"/>
          <w:lang w:bidi="he-IL"/>
        </w:rPr>
      </w:pPr>
      <w:r w:rsidRPr="00311C16">
        <w:rPr>
          <w:rFonts w:ascii="Times New Roman" w:hAnsi="Times New Roman" w:cs="Times New Roman"/>
          <w:color w:val="010A07"/>
          <w:sz w:val="22"/>
          <w:szCs w:val="22"/>
          <w:lang w:bidi="he-IL"/>
        </w:rPr>
        <w:t>и</w:t>
      </w:r>
    </w:p>
    <w:p w:rsidR="00F770C2" w:rsidRPr="00311C16" w:rsidRDefault="00F770C2" w:rsidP="00F770C2">
      <w:pPr>
        <w:pStyle w:val="Style"/>
        <w:numPr>
          <w:ilvl w:val="0"/>
          <w:numId w:val="1"/>
        </w:numPr>
        <w:spacing w:line="302" w:lineRule="exact"/>
        <w:jc w:val="both"/>
        <w:rPr>
          <w:rFonts w:ascii="Times New Roman" w:hAnsi="Times New Roman" w:cs="Times New Roman"/>
          <w:color w:val="010A07"/>
          <w:sz w:val="22"/>
          <w:szCs w:val="22"/>
          <w:lang w:bidi="he-IL"/>
        </w:rPr>
      </w:pPr>
      <w:r w:rsidRPr="00311C16">
        <w:rPr>
          <w:rFonts w:ascii="Times New Roman" w:hAnsi="Times New Roman" w:cs="Times New Roman"/>
          <w:color w:val="010A07"/>
          <w:sz w:val="22"/>
          <w:szCs w:val="22"/>
          <w:lang w:bidi="he-IL"/>
        </w:rPr>
        <w:t xml:space="preserve">………………………………………………………… </w:t>
      </w:r>
    </w:p>
    <w:p w:rsidR="00F770C2" w:rsidRPr="00311C16" w:rsidRDefault="00F770C2" w:rsidP="00F770C2">
      <w:pPr>
        <w:pStyle w:val="Style"/>
        <w:spacing w:before="134" w:line="1" w:lineRule="exact"/>
        <w:ind w:left="14" w:right="9"/>
        <w:jc w:val="both"/>
        <w:rPr>
          <w:rFonts w:ascii="Times New Roman" w:hAnsi="Times New Roman" w:cs="Times New Roman"/>
          <w:sz w:val="22"/>
          <w:szCs w:val="22"/>
          <w:lang w:bidi="he-IL"/>
        </w:rPr>
      </w:pPr>
    </w:p>
    <w:p w:rsidR="00F770C2" w:rsidRPr="00311C16" w:rsidRDefault="00F770C2" w:rsidP="00F770C2">
      <w:pPr>
        <w:pStyle w:val="Style"/>
        <w:spacing w:line="240" w:lineRule="exact"/>
        <w:ind w:left="14" w:right="9"/>
        <w:jc w:val="both"/>
        <w:rPr>
          <w:rFonts w:ascii="Times New Roman" w:hAnsi="Times New Roman" w:cs="Times New Roman"/>
          <w:color w:val="010A07"/>
          <w:sz w:val="22"/>
          <w:szCs w:val="22"/>
          <w:lang w:bidi="he-IL"/>
        </w:rPr>
      </w:pPr>
      <w:r w:rsidRPr="00311C16">
        <w:rPr>
          <w:rFonts w:ascii="Times New Roman" w:hAnsi="Times New Roman" w:cs="Times New Roman"/>
          <w:color w:val="010A07"/>
          <w:sz w:val="22"/>
          <w:szCs w:val="22"/>
          <w:lang w:bidi="he-IL"/>
        </w:rPr>
        <w:t>упъ</w:t>
      </w:r>
      <w:r w:rsidRPr="00311C16">
        <w:rPr>
          <w:rFonts w:ascii="Times New Roman" w:hAnsi="Times New Roman" w:cs="Times New Roman"/>
          <w:color w:val="25302D"/>
          <w:sz w:val="22"/>
          <w:szCs w:val="22"/>
          <w:lang w:bidi="he-IL"/>
        </w:rPr>
        <w:t>л</w:t>
      </w:r>
      <w:r w:rsidRPr="00311C16">
        <w:rPr>
          <w:rFonts w:ascii="Times New Roman" w:hAnsi="Times New Roman" w:cs="Times New Roman"/>
          <w:color w:val="010A07"/>
          <w:sz w:val="22"/>
          <w:szCs w:val="22"/>
          <w:lang w:bidi="he-IL"/>
        </w:rPr>
        <w:t>номощени с пълномощно с рег</w:t>
      </w:r>
      <w:r w:rsidRPr="00311C16">
        <w:rPr>
          <w:rFonts w:ascii="Times New Roman" w:hAnsi="Times New Roman" w:cs="Times New Roman"/>
          <w:color w:val="000300"/>
          <w:sz w:val="22"/>
          <w:szCs w:val="22"/>
          <w:lang w:bidi="he-IL"/>
        </w:rPr>
        <w:t xml:space="preserve">. </w:t>
      </w:r>
      <w:r w:rsidRPr="00311C16">
        <w:rPr>
          <w:rFonts w:ascii="Times New Roman" w:hAnsi="Times New Roman" w:cs="Times New Roman"/>
          <w:color w:val="010A07"/>
          <w:sz w:val="22"/>
          <w:szCs w:val="22"/>
          <w:lang w:bidi="he-IL"/>
        </w:rPr>
        <w:t>№ ………..</w:t>
      </w:r>
      <w:r w:rsidRPr="00311C16">
        <w:rPr>
          <w:rFonts w:ascii="Times New Roman" w:hAnsi="Times New Roman" w:cs="Times New Roman"/>
          <w:color w:val="000300"/>
          <w:sz w:val="22"/>
          <w:szCs w:val="22"/>
          <w:lang w:bidi="he-IL"/>
        </w:rPr>
        <w:t xml:space="preserve"> </w:t>
      </w:r>
      <w:r w:rsidRPr="00311C16">
        <w:rPr>
          <w:rFonts w:ascii="Times New Roman" w:hAnsi="Times New Roman" w:cs="Times New Roman"/>
          <w:color w:val="010A07"/>
          <w:sz w:val="22"/>
          <w:szCs w:val="22"/>
          <w:lang w:bidi="he-IL"/>
        </w:rPr>
        <w:t>от дата ………..г. на нотариус ………………. с рег. № ……. на Нотариалната камара, наричан</w:t>
      </w:r>
      <w:r>
        <w:rPr>
          <w:rFonts w:ascii="Times New Roman" w:hAnsi="Times New Roman" w:cs="Times New Roman"/>
          <w:color w:val="010A07"/>
          <w:sz w:val="22"/>
          <w:szCs w:val="22"/>
          <w:lang w:bidi="he-IL"/>
        </w:rPr>
        <w:t>а</w:t>
      </w:r>
      <w:r w:rsidRPr="00311C16">
        <w:rPr>
          <w:rFonts w:ascii="Times New Roman" w:hAnsi="Times New Roman" w:cs="Times New Roman"/>
          <w:color w:val="010A07"/>
          <w:sz w:val="22"/>
          <w:szCs w:val="22"/>
          <w:lang w:bidi="he-IL"/>
        </w:rPr>
        <w:t xml:space="preserve"> по нататък „БАНКАТА“</w:t>
      </w:r>
      <w:r w:rsidRPr="00311C16">
        <w:rPr>
          <w:rFonts w:ascii="Times New Roman" w:hAnsi="Times New Roman" w:cs="Times New Roman"/>
          <w:color w:val="424D4B"/>
          <w:sz w:val="22"/>
          <w:szCs w:val="22"/>
          <w:lang w:bidi="he-IL"/>
        </w:rPr>
        <w:t xml:space="preserve">, </w:t>
      </w:r>
      <w:r w:rsidRPr="00311C16">
        <w:rPr>
          <w:rFonts w:ascii="Times New Roman" w:hAnsi="Times New Roman" w:cs="Times New Roman"/>
          <w:color w:val="010A07"/>
          <w:sz w:val="22"/>
          <w:szCs w:val="22"/>
          <w:lang w:bidi="he-IL"/>
        </w:rPr>
        <w:t>от е</w:t>
      </w:r>
      <w:r w:rsidRPr="00311C16">
        <w:rPr>
          <w:rFonts w:ascii="Times New Roman" w:hAnsi="Times New Roman" w:cs="Times New Roman"/>
          <w:color w:val="25302D"/>
          <w:sz w:val="22"/>
          <w:szCs w:val="22"/>
          <w:lang w:bidi="he-IL"/>
        </w:rPr>
        <w:t>д</w:t>
      </w:r>
      <w:r w:rsidRPr="00311C16">
        <w:rPr>
          <w:rFonts w:ascii="Times New Roman" w:hAnsi="Times New Roman" w:cs="Times New Roman"/>
          <w:color w:val="010A07"/>
          <w:sz w:val="22"/>
          <w:szCs w:val="22"/>
          <w:lang w:bidi="he-IL"/>
        </w:rPr>
        <w:t>на страна</w:t>
      </w:r>
      <w:r w:rsidRPr="00311C16">
        <w:rPr>
          <w:rFonts w:ascii="Times New Roman" w:hAnsi="Times New Roman" w:cs="Times New Roman"/>
          <w:color w:val="424D4B"/>
          <w:sz w:val="22"/>
          <w:szCs w:val="22"/>
          <w:lang w:bidi="he-IL"/>
        </w:rPr>
        <w:t>,</w:t>
      </w:r>
      <w:r w:rsidRPr="00311C16">
        <w:rPr>
          <w:rFonts w:ascii="Times New Roman" w:hAnsi="Times New Roman" w:cs="Times New Roman"/>
          <w:color w:val="010A07"/>
          <w:sz w:val="22"/>
          <w:szCs w:val="22"/>
          <w:lang w:bidi="he-IL"/>
        </w:rPr>
        <w:t xml:space="preserve"> и</w:t>
      </w:r>
    </w:p>
    <w:p w:rsidR="00F770C2" w:rsidRPr="00311C16" w:rsidRDefault="00F770C2" w:rsidP="00F770C2">
      <w:pPr>
        <w:pStyle w:val="Style"/>
        <w:spacing w:line="240" w:lineRule="exact"/>
        <w:ind w:left="14" w:right="9"/>
        <w:jc w:val="both"/>
        <w:rPr>
          <w:rFonts w:ascii="Times New Roman" w:hAnsi="Times New Roman" w:cs="Times New Roman"/>
          <w:color w:val="010A07"/>
          <w:sz w:val="22"/>
          <w:szCs w:val="22"/>
          <w:lang w:bidi="he-IL"/>
        </w:rPr>
      </w:pPr>
    </w:p>
    <w:p w:rsidR="00F770C2" w:rsidRPr="00311C16" w:rsidRDefault="00F770C2" w:rsidP="00F770C2">
      <w:pPr>
        <w:pStyle w:val="Style"/>
        <w:spacing w:line="240" w:lineRule="exact"/>
        <w:ind w:right="9"/>
        <w:jc w:val="both"/>
        <w:rPr>
          <w:rFonts w:ascii="Times New Roman" w:hAnsi="Times New Roman" w:cs="Times New Roman"/>
          <w:color w:val="010A07"/>
          <w:sz w:val="22"/>
          <w:szCs w:val="22"/>
          <w:lang w:bidi="he-IL"/>
        </w:rPr>
      </w:pPr>
      <w:r w:rsidRPr="00311C16">
        <w:rPr>
          <w:rFonts w:ascii="Times New Roman" w:hAnsi="Times New Roman" w:cs="Times New Roman"/>
          <w:b/>
          <w:color w:val="010A07"/>
          <w:sz w:val="22"/>
          <w:szCs w:val="22"/>
          <w:lang w:bidi="he-IL"/>
        </w:rPr>
        <w:t>……………...........................................</w:t>
      </w:r>
      <w:r w:rsidRPr="00311C16">
        <w:rPr>
          <w:rFonts w:ascii="Times New Roman" w:hAnsi="Times New Roman" w:cs="Times New Roman"/>
          <w:color w:val="010A07"/>
          <w:sz w:val="22"/>
          <w:szCs w:val="22"/>
          <w:lang w:bidi="he-IL"/>
        </w:rPr>
        <w:t>, вписано в Търговския регистър с ЕИК , със седалище и адрес на управление: гр. ................., ж.к. ........................................./ул................................., №........, представлявано от .................................................................., притежаващ л.к. №……...................., изд. на…….........от.................., ЕГН........................., живущ в гр. .................................., ж.к. ....................................................../ ул. ............................................, бл. № .............., ет. ........, ап. № ..........., наричано по-долу за краткост „КЛИЕНТ”, от друга страна,</w:t>
      </w:r>
    </w:p>
    <w:p w:rsidR="00F770C2" w:rsidRDefault="00F770C2" w:rsidP="00F770C2">
      <w:pPr>
        <w:pStyle w:val="Style"/>
        <w:spacing w:line="240" w:lineRule="exact"/>
        <w:ind w:left="14" w:right="9"/>
        <w:jc w:val="both"/>
        <w:rPr>
          <w:rFonts w:ascii="Times New Roman" w:hAnsi="Times New Roman" w:cs="Times New Roman"/>
          <w:color w:val="010A07"/>
          <w:sz w:val="22"/>
          <w:szCs w:val="22"/>
          <w:lang w:bidi="he-IL"/>
        </w:rPr>
      </w:pPr>
      <w:r w:rsidRPr="00DC6029">
        <w:rPr>
          <w:rFonts w:ascii="Times New Roman" w:hAnsi="Times New Roman" w:cs="Times New Roman"/>
          <w:color w:val="010A07"/>
          <w:sz w:val="22"/>
          <w:szCs w:val="22"/>
          <w:lang w:bidi="he-IL"/>
        </w:rPr>
        <w:t>Заедно</w:t>
      </w:r>
      <w:r>
        <w:rPr>
          <w:rFonts w:ascii="Times New Roman" w:hAnsi="Times New Roman" w:cs="Times New Roman"/>
          <w:color w:val="010A07"/>
          <w:sz w:val="22"/>
          <w:szCs w:val="22"/>
          <w:lang w:bidi="he-IL"/>
        </w:rPr>
        <w:t xml:space="preserve"> наричани по-долу „Страните“, а всяка една поотделно „Страната“,</w:t>
      </w:r>
    </w:p>
    <w:p w:rsidR="00F770C2" w:rsidRPr="00DC6029" w:rsidRDefault="00F770C2" w:rsidP="00F770C2">
      <w:pPr>
        <w:pStyle w:val="Style"/>
        <w:spacing w:line="240" w:lineRule="exact"/>
        <w:ind w:left="14" w:right="9"/>
        <w:jc w:val="both"/>
        <w:rPr>
          <w:rFonts w:ascii="Times New Roman" w:hAnsi="Times New Roman" w:cs="Times New Roman"/>
          <w:color w:val="010A07"/>
          <w:sz w:val="22"/>
          <w:szCs w:val="22"/>
          <w:lang w:bidi="he-IL"/>
        </w:rPr>
      </w:pPr>
    </w:p>
    <w:p w:rsidR="00F770C2" w:rsidRPr="00311C16" w:rsidRDefault="00F770C2" w:rsidP="00F770C2">
      <w:pPr>
        <w:pStyle w:val="Style"/>
        <w:spacing w:line="249" w:lineRule="exact"/>
        <w:ind w:left="4"/>
        <w:rPr>
          <w:rFonts w:ascii="Times New Roman" w:hAnsi="Times New Roman" w:cs="Times New Roman"/>
          <w:color w:val="000300"/>
          <w:sz w:val="22"/>
          <w:szCs w:val="22"/>
          <w:lang w:bidi="he-IL"/>
        </w:rPr>
      </w:pPr>
      <w:r w:rsidRPr="00311C16">
        <w:rPr>
          <w:rFonts w:ascii="Times New Roman" w:hAnsi="Times New Roman" w:cs="Times New Roman"/>
          <w:color w:val="010A07"/>
          <w:sz w:val="22"/>
          <w:szCs w:val="22"/>
          <w:lang w:bidi="he-IL"/>
        </w:rPr>
        <w:t>се сключи настоящият договор</w:t>
      </w:r>
      <w:r>
        <w:rPr>
          <w:rFonts w:ascii="Times New Roman" w:hAnsi="Times New Roman" w:cs="Times New Roman"/>
          <w:color w:val="010A07"/>
          <w:sz w:val="22"/>
          <w:szCs w:val="22"/>
          <w:lang w:bidi="he-IL"/>
        </w:rPr>
        <w:t xml:space="preserve"> за комплексно банково обслужване</w:t>
      </w:r>
      <w:r w:rsidRPr="00311C16">
        <w:rPr>
          <w:rFonts w:ascii="Times New Roman" w:hAnsi="Times New Roman" w:cs="Times New Roman"/>
          <w:color w:val="010A07"/>
          <w:sz w:val="22"/>
          <w:szCs w:val="22"/>
          <w:lang w:bidi="he-IL"/>
        </w:rPr>
        <w:t xml:space="preserve"> </w:t>
      </w:r>
      <w:r>
        <w:rPr>
          <w:rFonts w:ascii="Times New Roman" w:hAnsi="Times New Roman" w:cs="Times New Roman"/>
          <w:color w:val="010A07"/>
          <w:sz w:val="22"/>
          <w:szCs w:val="22"/>
          <w:lang w:bidi="he-IL"/>
        </w:rPr>
        <w:t xml:space="preserve">(по-долу „Договора“), </w:t>
      </w:r>
      <w:r w:rsidRPr="00311C16">
        <w:rPr>
          <w:rFonts w:ascii="Times New Roman" w:hAnsi="Times New Roman" w:cs="Times New Roman"/>
          <w:color w:val="010A07"/>
          <w:sz w:val="22"/>
          <w:szCs w:val="22"/>
          <w:lang w:bidi="he-IL"/>
        </w:rPr>
        <w:t>за следното</w:t>
      </w:r>
      <w:r w:rsidRPr="00311C16">
        <w:rPr>
          <w:rFonts w:ascii="Times New Roman" w:hAnsi="Times New Roman" w:cs="Times New Roman"/>
          <w:color w:val="000300"/>
          <w:sz w:val="22"/>
          <w:szCs w:val="22"/>
          <w:lang w:bidi="he-IL"/>
        </w:rPr>
        <w:t xml:space="preserve">: </w:t>
      </w:r>
    </w:p>
    <w:p w:rsidR="00F770C2" w:rsidRPr="00311C16" w:rsidRDefault="00F770C2" w:rsidP="00F770C2">
      <w:pPr>
        <w:pStyle w:val="Style"/>
        <w:spacing w:line="249" w:lineRule="exact"/>
        <w:ind w:left="4"/>
        <w:rPr>
          <w:rFonts w:ascii="Times New Roman" w:hAnsi="Times New Roman" w:cs="Times New Roman"/>
          <w:color w:val="000300"/>
          <w:sz w:val="22"/>
          <w:szCs w:val="22"/>
          <w:lang w:bidi="he-IL"/>
        </w:rPr>
      </w:pPr>
    </w:p>
    <w:p w:rsidR="00F770C2" w:rsidRPr="00311C16" w:rsidRDefault="00F770C2" w:rsidP="00F770C2">
      <w:pPr>
        <w:pStyle w:val="Style"/>
        <w:spacing w:line="249" w:lineRule="exact"/>
        <w:rPr>
          <w:rFonts w:ascii="Times New Roman" w:hAnsi="Times New Roman" w:cs="Times New Roman"/>
          <w:b/>
          <w:color w:val="000300"/>
          <w:sz w:val="22"/>
          <w:szCs w:val="22"/>
          <w:lang w:bidi="he-IL"/>
        </w:rPr>
      </w:pPr>
      <w:r w:rsidRPr="00311C16">
        <w:rPr>
          <w:rFonts w:ascii="Times New Roman" w:hAnsi="Times New Roman" w:cs="Times New Roman"/>
          <w:b/>
          <w:color w:val="000300"/>
          <w:sz w:val="22"/>
          <w:szCs w:val="22"/>
          <w:lang w:val="en-US" w:bidi="he-IL"/>
        </w:rPr>
        <w:t xml:space="preserve">I. </w:t>
      </w:r>
      <w:r w:rsidRPr="00311C16">
        <w:rPr>
          <w:rFonts w:ascii="Times New Roman" w:hAnsi="Times New Roman" w:cs="Times New Roman"/>
          <w:b/>
          <w:color w:val="000300"/>
          <w:sz w:val="22"/>
          <w:szCs w:val="22"/>
          <w:lang w:bidi="he-IL"/>
        </w:rPr>
        <w:t xml:space="preserve">ПРЕДМЕТ </w:t>
      </w:r>
    </w:p>
    <w:p w:rsidR="00F770C2" w:rsidRPr="00311C16" w:rsidRDefault="00F770C2" w:rsidP="00F770C2">
      <w:pPr>
        <w:pStyle w:val="Style"/>
        <w:spacing w:line="249" w:lineRule="exact"/>
        <w:ind w:left="4"/>
        <w:rPr>
          <w:rFonts w:ascii="Times New Roman" w:hAnsi="Times New Roman" w:cs="Times New Roman"/>
          <w:color w:val="000300"/>
          <w:sz w:val="22"/>
          <w:szCs w:val="22"/>
          <w:lang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bidi="he-IL"/>
        </w:rPr>
      </w:pPr>
      <w:r w:rsidRPr="00311C16">
        <w:rPr>
          <w:rFonts w:ascii="Times New Roman" w:hAnsi="Times New Roman" w:cs="Times New Roman"/>
          <w:color w:val="000300"/>
          <w:sz w:val="22"/>
          <w:szCs w:val="22"/>
          <w:lang w:bidi="he-IL"/>
        </w:rPr>
        <w:t>Чл. 1. (1) Страните се споразумяват БАНКАТА да предоставя на КЛИЕНТА</w:t>
      </w:r>
      <w:r>
        <w:rPr>
          <w:rFonts w:ascii="Times New Roman" w:hAnsi="Times New Roman" w:cs="Times New Roman"/>
          <w:color w:val="000300"/>
          <w:sz w:val="22"/>
          <w:szCs w:val="22"/>
          <w:lang w:bidi="he-IL"/>
        </w:rPr>
        <w:t xml:space="preserve"> (и където е приложимо – на служители на КЛИЕНТА)</w:t>
      </w:r>
      <w:r w:rsidRPr="00311C16">
        <w:rPr>
          <w:rFonts w:ascii="Times New Roman" w:hAnsi="Times New Roman" w:cs="Times New Roman"/>
          <w:color w:val="000300"/>
          <w:sz w:val="22"/>
          <w:szCs w:val="22"/>
          <w:lang w:bidi="he-IL"/>
        </w:rPr>
        <w:t xml:space="preserve"> банкови продукти и услуги</w:t>
      </w:r>
      <w:r>
        <w:rPr>
          <w:rFonts w:ascii="Times New Roman" w:hAnsi="Times New Roman" w:cs="Times New Roman"/>
          <w:color w:val="000300"/>
          <w:sz w:val="22"/>
          <w:szCs w:val="22"/>
          <w:lang w:bidi="he-IL"/>
        </w:rPr>
        <w:t xml:space="preserve">, посочени от Страните в Приложение </w:t>
      </w:r>
      <w:r w:rsidRPr="00311C16">
        <w:rPr>
          <w:rFonts w:ascii="Times New Roman" w:hAnsi="Times New Roman" w:cs="Times New Roman"/>
          <w:color w:val="000300"/>
          <w:sz w:val="22"/>
          <w:szCs w:val="22"/>
          <w:lang w:bidi="he-IL"/>
        </w:rPr>
        <w:t xml:space="preserve">№ </w:t>
      </w:r>
      <w:r w:rsidRPr="00311C16">
        <w:rPr>
          <w:rFonts w:ascii="Times New Roman" w:hAnsi="Times New Roman" w:cs="Times New Roman"/>
          <w:color w:val="000300"/>
          <w:sz w:val="22"/>
          <w:szCs w:val="22"/>
          <w:lang w:val="en-US" w:bidi="he-IL"/>
        </w:rPr>
        <w:t>1</w:t>
      </w:r>
      <w:r>
        <w:rPr>
          <w:rFonts w:ascii="Times New Roman" w:hAnsi="Times New Roman" w:cs="Times New Roman"/>
          <w:color w:val="000300"/>
          <w:sz w:val="22"/>
          <w:szCs w:val="22"/>
          <w:lang w:bidi="he-IL"/>
        </w:rPr>
        <w:t>, представляващо неразделна част от настоящия Договор („Продукти/те“),</w:t>
      </w:r>
      <w:r w:rsidRPr="00311C16">
        <w:rPr>
          <w:rFonts w:ascii="Times New Roman" w:hAnsi="Times New Roman" w:cs="Times New Roman"/>
          <w:color w:val="000300"/>
          <w:sz w:val="22"/>
          <w:szCs w:val="22"/>
          <w:lang w:bidi="he-IL"/>
        </w:rPr>
        <w:t xml:space="preserve"> при условия</w:t>
      </w:r>
      <w:r>
        <w:rPr>
          <w:rFonts w:ascii="Times New Roman" w:hAnsi="Times New Roman" w:cs="Times New Roman"/>
          <w:color w:val="000300"/>
          <w:sz w:val="22"/>
          <w:szCs w:val="22"/>
          <w:lang w:val="en-US" w:bidi="he-IL"/>
        </w:rPr>
        <w:t xml:space="preserve"> </w:t>
      </w:r>
      <w:r>
        <w:rPr>
          <w:rFonts w:ascii="Times New Roman" w:hAnsi="Times New Roman" w:cs="Times New Roman"/>
          <w:color w:val="000300"/>
          <w:sz w:val="22"/>
          <w:szCs w:val="22"/>
          <w:lang w:bidi="he-IL"/>
        </w:rPr>
        <w:t>за предлагани лихви, и дължими такси и комисиони, посочени в</w:t>
      </w:r>
      <w:r w:rsidRPr="00311C16">
        <w:rPr>
          <w:rFonts w:ascii="Times New Roman" w:hAnsi="Times New Roman" w:cs="Times New Roman"/>
          <w:color w:val="000300"/>
          <w:sz w:val="22"/>
          <w:szCs w:val="22"/>
          <w:lang w:bidi="he-IL"/>
        </w:rPr>
        <w:t xml:space="preserve"> Приложение № </w:t>
      </w:r>
      <w:r w:rsidRPr="00311C16">
        <w:rPr>
          <w:rFonts w:ascii="Times New Roman" w:hAnsi="Times New Roman" w:cs="Times New Roman"/>
          <w:color w:val="000300"/>
          <w:sz w:val="22"/>
          <w:szCs w:val="22"/>
          <w:lang w:val="en-US" w:bidi="he-IL"/>
        </w:rPr>
        <w:t>1</w:t>
      </w:r>
      <w:r>
        <w:rPr>
          <w:rFonts w:ascii="Times New Roman" w:hAnsi="Times New Roman" w:cs="Times New Roman"/>
          <w:color w:val="000300"/>
          <w:sz w:val="22"/>
          <w:szCs w:val="22"/>
          <w:lang w:bidi="he-IL"/>
        </w:rPr>
        <w:t xml:space="preserve"> (по-долу „Договорените условия“)</w:t>
      </w:r>
      <w:r w:rsidRPr="00311C16">
        <w:rPr>
          <w:rFonts w:ascii="Times New Roman" w:hAnsi="Times New Roman" w:cs="Times New Roman"/>
          <w:color w:val="000300"/>
          <w:sz w:val="22"/>
          <w:szCs w:val="22"/>
          <w:lang w:bidi="he-IL"/>
        </w:rPr>
        <w:t xml:space="preserve">. </w:t>
      </w: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bidi="he-IL"/>
        </w:rPr>
      </w:pPr>
      <w:r w:rsidRPr="00311C16">
        <w:rPr>
          <w:rFonts w:ascii="Times New Roman" w:hAnsi="Times New Roman" w:cs="Times New Roman"/>
          <w:color w:val="000300"/>
          <w:sz w:val="22"/>
          <w:szCs w:val="22"/>
          <w:lang w:bidi="he-IL"/>
        </w:rPr>
        <w:t>(2) За отделните</w:t>
      </w:r>
      <w:r>
        <w:rPr>
          <w:rFonts w:ascii="Times New Roman" w:hAnsi="Times New Roman" w:cs="Times New Roman"/>
          <w:color w:val="000300"/>
          <w:sz w:val="22"/>
          <w:szCs w:val="22"/>
          <w:lang w:bidi="he-IL"/>
        </w:rPr>
        <w:t xml:space="preserve"> Продукти</w:t>
      </w:r>
      <w:r w:rsidRPr="00311C16">
        <w:rPr>
          <w:rFonts w:ascii="Times New Roman" w:hAnsi="Times New Roman" w:cs="Times New Roman"/>
          <w:color w:val="000300"/>
          <w:sz w:val="22"/>
          <w:szCs w:val="22"/>
          <w:lang w:bidi="he-IL"/>
        </w:rPr>
        <w:t xml:space="preserve"> КЛИЕНТЪТ сключва отделни договори с БАНКАТА,</w:t>
      </w:r>
      <w:r>
        <w:rPr>
          <w:rFonts w:ascii="Times New Roman" w:hAnsi="Times New Roman" w:cs="Times New Roman"/>
          <w:color w:val="000300"/>
          <w:sz w:val="22"/>
          <w:szCs w:val="22"/>
          <w:lang w:bidi="he-IL"/>
        </w:rPr>
        <w:t xml:space="preserve"> </w:t>
      </w:r>
      <w:r w:rsidRPr="00311C16">
        <w:rPr>
          <w:rFonts w:ascii="Times New Roman" w:hAnsi="Times New Roman" w:cs="Times New Roman"/>
          <w:color w:val="000300"/>
          <w:sz w:val="22"/>
          <w:szCs w:val="22"/>
          <w:lang w:bidi="he-IL"/>
        </w:rPr>
        <w:t>уреждащи спецификите на предоставяне и ползване на съответния продукт/услуга</w:t>
      </w:r>
      <w:r>
        <w:rPr>
          <w:rFonts w:ascii="Times New Roman" w:hAnsi="Times New Roman" w:cs="Times New Roman"/>
          <w:color w:val="000300"/>
          <w:sz w:val="22"/>
          <w:szCs w:val="22"/>
          <w:lang w:bidi="he-IL"/>
        </w:rPr>
        <w:t>, при съответно приложение на Договорените условия</w:t>
      </w:r>
      <w:r w:rsidRPr="00311C16">
        <w:rPr>
          <w:rFonts w:ascii="Times New Roman" w:hAnsi="Times New Roman" w:cs="Times New Roman"/>
          <w:color w:val="000300"/>
          <w:sz w:val="22"/>
          <w:szCs w:val="22"/>
          <w:lang w:bidi="he-IL"/>
        </w:rPr>
        <w:t xml:space="preserve">. </w:t>
      </w: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bidi="he-IL"/>
        </w:rPr>
      </w:pPr>
      <w:r w:rsidRPr="00311C16">
        <w:rPr>
          <w:rFonts w:ascii="Times New Roman" w:hAnsi="Times New Roman" w:cs="Times New Roman"/>
          <w:color w:val="000300"/>
          <w:sz w:val="22"/>
          <w:szCs w:val="22"/>
          <w:lang w:bidi="he-IL"/>
        </w:rPr>
        <w:t>Чл. 2. (1) При</w:t>
      </w:r>
      <w:r>
        <w:rPr>
          <w:rFonts w:ascii="Times New Roman" w:hAnsi="Times New Roman" w:cs="Times New Roman"/>
          <w:color w:val="000300"/>
          <w:sz w:val="22"/>
          <w:szCs w:val="22"/>
          <w:lang w:bidi="he-IL"/>
        </w:rPr>
        <w:t xml:space="preserve"> постигнато съгласие между Страните</w:t>
      </w:r>
      <w:r w:rsidRPr="00311C16">
        <w:rPr>
          <w:rFonts w:ascii="Times New Roman" w:hAnsi="Times New Roman" w:cs="Times New Roman"/>
          <w:color w:val="000300"/>
          <w:sz w:val="22"/>
          <w:szCs w:val="22"/>
          <w:lang w:bidi="he-IL"/>
        </w:rPr>
        <w:t xml:space="preserve"> БАНКАТА може да предоставя</w:t>
      </w:r>
      <w:r>
        <w:rPr>
          <w:rFonts w:ascii="Times New Roman" w:hAnsi="Times New Roman" w:cs="Times New Roman"/>
          <w:color w:val="000300"/>
          <w:sz w:val="22"/>
          <w:szCs w:val="22"/>
          <w:lang w:bidi="he-IL"/>
        </w:rPr>
        <w:t xml:space="preserve"> на КЛИЕНТА</w:t>
      </w:r>
      <w:r w:rsidRPr="00311C16">
        <w:rPr>
          <w:rFonts w:ascii="Times New Roman" w:hAnsi="Times New Roman" w:cs="Times New Roman"/>
          <w:color w:val="000300"/>
          <w:sz w:val="22"/>
          <w:szCs w:val="22"/>
          <w:lang w:bidi="he-IL"/>
        </w:rPr>
        <w:t xml:space="preserve"> и допълнителни </w:t>
      </w:r>
      <w:r>
        <w:rPr>
          <w:rFonts w:ascii="Times New Roman" w:hAnsi="Times New Roman" w:cs="Times New Roman"/>
          <w:color w:val="000300"/>
          <w:sz w:val="22"/>
          <w:szCs w:val="22"/>
          <w:lang w:bidi="he-IL"/>
        </w:rPr>
        <w:t xml:space="preserve">продукти и </w:t>
      </w:r>
      <w:r w:rsidRPr="00311C16">
        <w:rPr>
          <w:rFonts w:ascii="Times New Roman" w:hAnsi="Times New Roman" w:cs="Times New Roman"/>
          <w:color w:val="000300"/>
          <w:sz w:val="22"/>
          <w:szCs w:val="22"/>
          <w:lang w:bidi="he-IL"/>
        </w:rPr>
        <w:t>услуги,</w:t>
      </w:r>
      <w:r>
        <w:rPr>
          <w:rFonts w:ascii="Times New Roman" w:hAnsi="Times New Roman" w:cs="Times New Roman"/>
          <w:color w:val="000300"/>
          <w:sz w:val="22"/>
          <w:szCs w:val="22"/>
          <w:lang w:bidi="he-IL"/>
        </w:rPr>
        <w:t xml:space="preserve"> извън уговорените Продукти в Приложение </w:t>
      </w:r>
      <w:r w:rsidRPr="00311C16">
        <w:rPr>
          <w:rFonts w:ascii="Times New Roman" w:hAnsi="Times New Roman" w:cs="Times New Roman"/>
          <w:color w:val="000300"/>
          <w:sz w:val="22"/>
          <w:szCs w:val="22"/>
          <w:lang w:bidi="he-IL"/>
        </w:rPr>
        <w:t xml:space="preserve">№ </w:t>
      </w:r>
      <w:r w:rsidRPr="00311C16">
        <w:rPr>
          <w:rFonts w:ascii="Times New Roman" w:hAnsi="Times New Roman" w:cs="Times New Roman"/>
          <w:color w:val="000300"/>
          <w:sz w:val="22"/>
          <w:szCs w:val="22"/>
          <w:lang w:val="en-US" w:bidi="he-IL"/>
        </w:rPr>
        <w:t>1</w:t>
      </w:r>
      <w:r>
        <w:rPr>
          <w:rFonts w:ascii="Times New Roman" w:hAnsi="Times New Roman" w:cs="Times New Roman"/>
          <w:color w:val="000300"/>
          <w:sz w:val="22"/>
          <w:szCs w:val="22"/>
          <w:lang w:bidi="he-IL"/>
        </w:rPr>
        <w:t>, неразделна част от Договора, за което Страните сключват отделен/ни договор/и, в които</w:t>
      </w:r>
      <w:r w:rsidRPr="00311C16">
        <w:rPr>
          <w:rFonts w:ascii="Times New Roman" w:hAnsi="Times New Roman" w:cs="Times New Roman"/>
          <w:color w:val="000300"/>
          <w:sz w:val="22"/>
          <w:szCs w:val="22"/>
          <w:lang w:bidi="he-IL"/>
        </w:rPr>
        <w:t xml:space="preserve"> </w:t>
      </w:r>
      <w:r>
        <w:rPr>
          <w:rFonts w:ascii="Times New Roman" w:hAnsi="Times New Roman" w:cs="Times New Roman"/>
          <w:color w:val="000300"/>
          <w:sz w:val="22"/>
          <w:szCs w:val="22"/>
          <w:lang w:bidi="he-IL"/>
        </w:rPr>
        <w:t xml:space="preserve">уговарят и </w:t>
      </w:r>
      <w:r w:rsidRPr="00311C16">
        <w:rPr>
          <w:rFonts w:ascii="Times New Roman" w:hAnsi="Times New Roman" w:cs="Times New Roman"/>
          <w:color w:val="000300"/>
          <w:sz w:val="22"/>
          <w:szCs w:val="22"/>
          <w:lang w:bidi="he-IL"/>
        </w:rPr>
        <w:t xml:space="preserve">условията </w:t>
      </w:r>
      <w:r>
        <w:rPr>
          <w:rFonts w:ascii="Times New Roman" w:hAnsi="Times New Roman" w:cs="Times New Roman"/>
          <w:color w:val="000300"/>
          <w:sz w:val="22"/>
          <w:szCs w:val="22"/>
          <w:lang w:bidi="he-IL"/>
        </w:rPr>
        <w:t>за предоставянето им</w:t>
      </w:r>
      <w:r w:rsidRPr="00311C16">
        <w:rPr>
          <w:rFonts w:ascii="Times New Roman" w:hAnsi="Times New Roman" w:cs="Times New Roman"/>
          <w:color w:val="000300"/>
          <w:sz w:val="22"/>
          <w:szCs w:val="22"/>
          <w:lang w:bidi="he-IL"/>
        </w:rPr>
        <w:t xml:space="preserve">. </w:t>
      </w: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r w:rsidRPr="00311C16">
        <w:rPr>
          <w:rFonts w:ascii="Times New Roman" w:hAnsi="Times New Roman" w:cs="Times New Roman"/>
          <w:color w:val="000300"/>
          <w:sz w:val="22"/>
          <w:szCs w:val="22"/>
          <w:lang w:bidi="he-IL"/>
        </w:rPr>
        <w:t xml:space="preserve">(2) За всички </w:t>
      </w:r>
      <w:r>
        <w:rPr>
          <w:rFonts w:ascii="Times New Roman" w:hAnsi="Times New Roman" w:cs="Times New Roman"/>
          <w:color w:val="000300"/>
          <w:sz w:val="22"/>
          <w:szCs w:val="22"/>
          <w:lang w:bidi="he-IL"/>
        </w:rPr>
        <w:t>Продукти КЛИЕНТЪТ дължи на БАНКАТА такси и комисиони, съответно се прилагат лихвените условия съгласно Договорените условия</w:t>
      </w:r>
      <w:r w:rsidRPr="00311C16">
        <w:rPr>
          <w:rFonts w:ascii="Times New Roman" w:hAnsi="Times New Roman" w:cs="Times New Roman"/>
          <w:color w:val="000300"/>
          <w:sz w:val="22"/>
          <w:szCs w:val="22"/>
          <w:lang w:bidi="he-IL"/>
        </w:rPr>
        <w:t>, а за всички останали</w:t>
      </w:r>
      <w:r>
        <w:rPr>
          <w:rFonts w:ascii="Times New Roman" w:hAnsi="Times New Roman" w:cs="Times New Roman"/>
          <w:color w:val="000300"/>
          <w:sz w:val="22"/>
          <w:szCs w:val="22"/>
          <w:lang w:bidi="he-IL"/>
        </w:rPr>
        <w:t xml:space="preserve"> услуги и продукти</w:t>
      </w:r>
      <w:r w:rsidRPr="00311C16">
        <w:rPr>
          <w:rFonts w:ascii="Times New Roman" w:hAnsi="Times New Roman" w:cs="Times New Roman"/>
          <w:color w:val="000300"/>
          <w:sz w:val="22"/>
          <w:szCs w:val="22"/>
          <w:lang w:bidi="he-IL"/>
        </w:rPr>
        <w:t>, които не са изрично посочени в Приложение № 1,</w:t>
      </w:r>
      <w:r>
        <w:rPr>
          <w:rFonts w:ascii="Times New Roman" w:hAnsi="Times New Roman" w:cs="Times New Roman"/>
          <w:color w:val="000300"/>
          <w:sz w:val="22"/>
          <w:szCs w:val="22"/>
          <w:lang w:bidi="he-IL"/>
        </w:rPr>
        <w:t xml:space="preserve"> неразделна част от Договора,</w:t>
      </w:r>
      <w:r w:rsidRPr="00311C16">
        <w:rPr>
          <w:rFonts w:ascii="Times New Roman" w:hAnsi="Times New Roman" w:cs="Times New Roman"/>
          <w:color w:val="000300"/>
          <w:sz w:val="22"/>
          <w:szCs w:val="22"/>
          <w:lang w:bidi="he-IL"/>
        </w:rPr>
        <w:t xml:space="preserve"> се прилага действащата Тарифа на БАНКАТА за клиенти</w:t>
      </w:r>
      <w:r>
        <w:rPr>
          <w:rFonts w:ascii="Times New Roman" w:hAnsi="Times New Roman" w:cs="Times New Roman"/>
          <w:color w:val="000300"/>
          <w:sz w:val="22"/>
          <w:szCs w:val="22"/>
          <w:lang w:bidi="he-IL"/>
        </w:rPr>
        <w:t xml:space="preserve"> юридически лица</w:t>
      </w:r>
      <w:r w:rsidRPr="00311C16">
        <w:rPr>
          <w:rFonts w:ascii="Times New Roman" w:hAnsi="Times New Roman" w:cs="Times New Roman"/>
          <w:color w:val="000300"/>
          <w:sz w:val="22"/>
          <w:szCs w:val="22"/>
          <w:lang w:bidi="he-IL"/>
        </w:rPr>
        <w:t xml:space="preserve">. Дължимите от КЛИЕНТА такси и комисиони се събират служебно от </w:t>
      </w:r>
      <w:r>
        <w:rPr>
          <w:rFonts w:ascii="Times New Roman" w:hAnsi="Times New Roman" w:cs="Times New Roman"/>
          <w:color w:val="000300"/>
          <w:sz w:val="22"/>
          <w:szCs w:val="22"/>
          <w:lang w:bidi="he-IL"/>
        </w:rPr>
        <w:t xml:space="preserve">всички </w:t>
      </w:r>
      <w:r w:rsidRPr="00311C16">
        <w:rPr>
          <w:rFonts w:ascii="Times New Roman" w:hAnsi="Times New Roman" w:cs="Times New Roman"/>
          <w:color w:val="000300"/>
          <w:sz w:val="22"/>
          <w:szCs w:val="22"/>
          <w:lang w:bidi="he-IL"/>
        </w:rPr>
        <w:t>сметки на КЛИЕНТА</w:t>
      </w:r>
      <w:r>
        <w:rPr>
          <w:rFonts w:ascii="Times New Roman" w:hAnsi="Times New Roman" w:cs="Times New Roman"/>
          <w:color w:val="000300"/>
          <w:sz w:val="22"/>
          <w:szCs w:val="22"/>
          <w:lang w:bidi="he-IL"/>
        </w:rPr>
        <w:t>, открити</w:t>
      </w:r>
      <w:r w:rsidRPr="00311C16">
        <w:rPr>
          <w:rFonts w:ascii="Times New Roman" w:hAnsi="Times New Roman" w:cs="Times New Roman"/>
          <w:color w:val="000300"/>
          <w:sz w:val="22"/>
          <w:szCs w:val="22"/>
          <w:lang w:bidi="he-IL"/>
        </w:rPr>
        <w:t xml:space="preserve"> при БАНКАТА, за което той, с подписването на настоящия </w:t>
      </w:r>
      <w:r>
        <w:rPr>
          <w:rFonts w:ascii="Times New Roman" w:hAnsi="Times New Roman" w:cs="Times New Roman"/>
          <w:color w:val="000300"/>
          <w:sz w:val="22"/>
          <w:szCs w:val="22"/>
          <w:lang w:bidi="he-IL"/>
        </w:rPr>
        <w:t>Д</w:t>
      </w:r>
      <w:r w:rsidRPr="00311C16">
        <w:rPr>
          <w:rFonts w:ascii="Times New Roman" w:hAnsi="Times New Roman" w:cs="Times New Roman"/>
          <w:color w:val="000300"/>
          <w:sz w:val="22"/>
          <w:szCs w:val="22"/>
          <w:lang w:bidi="he-IL"/>
        </w:rPr>
        <w:t>оговор, дава своето неотменимо и безусловно съгласие.</w:t>
      </w:r>
    </w:p>
    <w:p w:rsidR="00F770C2" w:rsidRDefault="00F770C2" w:rsidP="00F770C2">
      <w:pPr>
        <w:pStyle w:val="Style"/>
        <w:spacing w:line="249" w:lineRule="exact"/>
        <w:ind w:left="4"/>
        <w:jc w:val="both"/>
        <w:rPr>
          <w:rFonts w:ascii="Times New Roman" w:hAnsi="Times New Roman" w:cs="Times New Roman"/>
          <w:color w:val="000300"/>
          <w:sz w:val="22"/>
          <w:szCs w:val="22"/>
          <w:lang w:bidi="he-IL"/>
        </w:rPr>
      </w:pPr>
    </w:p>
    <w:p w:rsidR="00F770C2" w:rsidRDefault="00F770C2" w:rsidP="00F770C2">
      <w:pPr>
        <w:pStyle w:val="Style"/>
        <w:spacing w:line="249" w:lineRule="exact"/>
        <w:jc w:val="both"/>
        <w:rPr>
          <w:rFonts w:ascii="Times New Roman" w:hAnsi="Times New Roman" w:cs="Times New Roman"/>
          <w:b/>
          <w:color w:val="000300"/>
          <w:sz w:val="22"/>
          <w:szCs w:val="22"/>
          <w:lang w:bidi="he-IL"/>
        </w:rPr>
      </w:pPr>
    </w:p>
    <w:p w:rsidR="00F770C2" w:rsidRPr="00311C16" w:rsidRDefault="00F770C2" w:rsidP="00F770C2">
      <w:pPr>
        <w:pStyle w:val="Style"/>
        <w:spacing w:line="249" w:lineRule="exact"/>
        <w:jc w:val="both"/>
        <w:rPr>
          <w:rFonts w:ascii="Times New Roman" w:hAnsi="Times New Roman" w:cs="Times New Roman"/>
          <w:b/>
          <w:color w:val="000300"/>
          <w:sz w:val="22"/>
          <w:szCs w:val="22"/>
          <w:lang w:val="en-US" w:bidi="he-IL"/>
        </w:rPr>
      </w:pPr>
      <w:r w:rsidRPr="00311C16">
        <w:rPr>
          <w:rFonts w:ascii="Times New Roman" w:hAnsi="Times New Roman" w:cs="Times New Roman"/>
          <w:b/>
          <w:color w:val="000300"/>
          <w:sz w:val="22"/>
          <w:szCs w:val="22"/>
          <w:lang w:val="en-US" w:bidi="he-IL"/>
        </w:rPr>
        <w:t xml:space="preserve">II. ПРАВА И ЗАДЪЛЖЕНИЯ ПА СТРАНИТЕ </w:t>
      </w:r>
    </w:p>
    <w:p w:rsidR="00F770C2" w:rsidRPr="00311C16" w:rsidRDefault="00F770C2" w:rsidP="00F770C2">
      <w:pPr>
        <w:pStyle w:val="Style"/>
        <w:spacing w:line="249" w:lineRule="exact"/>
        <w:jc w:val="both"/>
        <w:rPr>
          <w:rFonts w:ascii="Times New Roman" w:hAnsi="Times New Roman" w:cs="Times New Roman"/>
          <w:b/>
          <w:color w:val="000300"/>
          <w:sz w:val="22"/>
          <w:szCs w:val="22"/>
          <w:lang w:val="en-US"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r w:rsidRPr="00311C16">
        <w:rPr>
          <w:rFonts w:ascii="Times New Roman" w:hAnsi="Times New Roman" w:cs="Times New Roman"/>
          <w:color w:val="000300"/>
          <w:sz w:val="22"/>
          <w:szCs w:val="22"/>
          <w:lang w:val="en-US" w:bidi="he-IL"/>
        </w:rPr>
        <w:t>Ч</w:t>
      </w:r>
      <w:r w:rsidRPr="00311C16">
        <w:rPr>
          <w:rFonts w:ascii="Times New Roman" w:hAnsi="Times New Roman" w:cs="Times New Roman"/>
          <w:color w:val="000300"/>
          <w:sz w:val="22"/>
          <w:szCs w:val="22"/>
          <w:lang w:bidi="he-IL"/>
        </w:rPr>
        <w:t>л</w:t>
      </w:r>
      <w:r w:rsidRPr="00311C16">
        <w:rPr>
          <w:rFonts w:ascii="Times New Roman" w:hAnsi="Times New Roman" w:cs="Times New Roman"/>
          <w:color w:val="000300"/>
          <w:sz w:val="22"/>
          <w:szCs w:val="22"/>
          <w:lang w:val="en-US" w:bidi="he-IL"/>
        </w:rPr>
        <w:t>.3. БАНКАТА се задължава</w:t>
      </w:r>
      <w:r>
        <w:rPr>
          <w:rFonts w:ascii="Times New Roman" w:hAnsi="Times New Roman" w:cs="Times New Roman"/>
          <w:color w:val="000300"/>
          <w:sz w:val="22"/>
          <w:szCs w:val="22"/>
          <w:lang w:val="en-US" w:bidi="he-IL"/>
        </w:rPr>
        <w:t xml:space="preserve"> </w:t>
      </w:r>
      <w:r>
        <w:rPr>
          <w:rFonts w:ascii="Times New Roman" w:hAnsi="Times New Roman" w:cs="Times New Roman"/>
          <w:color w:val="000300"/>
          <w:sz w:val="22"/>
          <w:szCs w:val="22"/>
          <w:lang w:bidi="he-IL"/>
        </w:rPr>
        <w:t xml:space="preserve">да предоставя на КЛИЕНТА (и където е приложимо – на </w:t>
      </w:r>
      <w:r>
        <w:rPr>
          <w:rFonts w:ascii="Times New Roman" w:hAnsi="Times New Roman" w:cs="Times New Roman"/>
          <w:color w:val="000300"/>
          <w:sz w:val="22"/>
          <w:szCs w:val="22"/>
          <w:lang w:bidi="he-IL"/>
        </w:rPr>
        <w:lastRenderedPageBreak/>
        <w:t>служители на КЛИЕНТА)</w:t>
      </w:r>
      <w:r w:rsidRPr="00311C16">
        <w:rPr>
          <w:rFonts w:ascii="Times New Roman" w:hAnsi="Times New Roman" w:cs="Times New Roman"/>
          <w:color w:val="000300"/>
          <w:sz w:val="22"/>
          <w:szCs w:val="22"/>
          <w:lang w:val="en-US" w:bidi="he-IL"/>
        </w:rPr>
        <w:t xml:space="preserve"> </w:t>
      </w:r>
      <w:r>
        <w:rPr>
          <w:rFonts w:ascii="Times New Roman" w:hAnsi="Times New Roman" w:cs="Times New Roman"/>
          <w:color w:val="000300"/>
          <w:sz w:val="22"/>
          <w:szCs w:val="22"/>
          <w:lang w:bidi="he-IL"/>
        </w:rPr>
        <w:t>Продуктите в срокове и съгласно условия, уговорени от Страните в съответния договор за предоставянето на конкретния продукт/услуга</w:t>
      </w:r>
      <w:r w:rsidRPr="00311C16">
        <w:rPr>
          <w:rFonts w:ascii="Times New Roman" w:hAnsi="Times New Roman" w:cs="Times New Roman"/>
          <w:color w:val="000300"/>
          <w:sz w:val="22"/>
          <w:szCs w:val="22"/>
          <w:lang w:val="en-US" w:bidi="he-IL"/>
        </w:rPr>
        <w:t xml:space="preserve">. </w:t>
      </w: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r w:rsidRPr="00311C16">
        <w:rPr>
          <w:rFonts w:ascii="Times New Roman" w:hAnsi="Times New Roman" w:cs="Times New Roman"/>
          <w:color w:val="000300"/>
          <w:sz w:val="22"/>
          <w:szCs w:val="22"/>
          <w:lang w:val="en-US" w:bidi="he-IL"/>
        </w:rPr>
        <w:t>Чл.4. КЛИЕНТ</w:t>
      </w:r>
      <w:r w:rsidRPr="00311C16">
        <w:rPr>
          <w:rFonts w:ascii="Times New Roman" w:hAnsi="Times New Roman" w:cs="Times New Roman"/>
          <w:color w:val="000300"/>
          <w:sz w:val="22"/>
          <w:szCs w:val="22"/>
          <w:lang w:bidi="he-IL"/>
        </w:rPr>
        <w:t>ЪТ</w:t>
      </w:r>
      <w:r w:rsidRPr="00311C16">
        <w:rPr>
          <w:rFonts w:ascii="Times New Roman" w:hAnsi="Times New Roman" w:cs="Times New Roman"/>
          <w:color w:val="000300"/>
          <w:sz w:val="22"/>
          <w:szCs w:val="22"/>
          <w:lang w:val="en-US" w:bidi="he-IL"/>
        </w:rPr>
        <w:t xml:space="preserve"> се задължава: </w:t>
      </w:r>
    </w:p>
    <w:p w:rsidR="00F770C2" w:rsidRDefault="00F770C2" w:rsidP="00F770C2">
      <w:pPr>
        <w:pStyle w:val="Style"/>
        <w:spacing w:line="249" w:lineRule="exact"/>
        <w:ind w:left="4"/>
        <w:jc w:val="both"/>
        <w:rPr>
          <w:rFonts w:ascii="Times New Roman" w:hAnsi="Times New Roman" w:cs="Times New Roman"/>
          <w:color w:val="000300"/>
          <w:sz w:val="22"/>
          <w:szCs w:val="22"/>
          <w:lang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r>
        <w:rPr>
          <w:rFonts w:ascii="Times New Roman" w:hAnsi="Times New Roman" w:cs="Times New Roman"/>
          <w:color w:val="000300"/>
          <w:sz w:val="22"/>
          <w:szCs w:val="22"/>
          <w:lang w:bidi="he-IL"/>
        </w:rPr>
        <w:t xml:space="preserve">а) </w:t>
      </w:r>
      <w:r>
        <w:rPr>
          <w:rFonts w:ascii="Times New Roman" w:hAnsi="Times New Roman" w:cs="Times New Roman"/>
          <w:color w:val="000300"/>
          <w:sz w:val="22"/>
          <w:szCs w:val="22"/>
          <w:lang w:val="en-US" w:bidi="he-IL"/>
        </w:rPr>
        <w:t>Да</w:t>
      </w:r>
      <w:r>
        <w:rPr>
          <w:rFonts w:ascii="Times New Roman" w:hAnsi="Times New Roman" w:cs="Times New Roman"/>
          <w:color w:val="000300"/>
          <w:sz w:val="22"/>
          <w:szCs w:val="22"/>
          <w:lang w:bidi="he-IL"/>
        </w:rPr>
        <w:t xml:space="preserve"> </w:t>
      </w:r>
      <w:r w:rsidRPr="00311C16">
        <w:rPr>
          <w:rFonts w:ascii="Times New Roman" w:hAnsi="Times New Roman" w:cs="Times New Roman"/>
          <w:color w:val="000300"/>
          <w:sz w:val="22"/>
          <w:szCs w:val="22"/>
          <w:lang w:val="en-US" w:bidi="he-IL"/>
        </w:rPr>
        <w:t>уведомява незабавно Б</w:t>
      </w:r>
      <w:r w:rsidRPr="00311C16">
        <w:rPr>
          <w:rFonts w:ascii="Times New Roman" w:hAnsi="Times New Roman" w:cs="Times New Roman"/>
          <w:color w:val="000300"/>
          <w:sz w:val="22"/>
          <w:szCs w:val="22"/>
          <w:lang w:bidi="he-IL"/>
        </w:rPr>
        <w:t>АН</w:t>
      </w:r>
      <w:r w:rsidRPr="00311C16">
        <w:rPr>
          <w:rFonts w:ascii="Times New Roman" w:hAnsi="Times New Roman" w:cs="Times New Roman"/>
          <w:color w:val="000300"/>
          <w:sz w:val="22"/>
          <w:szCs w:val="22"/>
          <w:lang w:val="en-US" w:bidi="he-IL"/>
        </w:rPr>
        <w:t xml:space="preserve">КАТА за всички промени в </w:t>
      </w:r>
      <w:r>
        <w:rPr>
          <w:rFonts w:ascii="Times New Roman" w:hAnsi="Times New Roman" w:cs="Times New Roman"/>
          <w:color w:val="000300"/>
          <w:sz w:val="22"/>
          <w:szCs w:val="22"/>
          <w:lang w:bidi="he-IL"/>
        </w:rPr>
        <w:t>правния си статут</w:t>
      </w:r>
      <w:r w:rsidRPr="00311C16">
        <w:rPr>
          <w:rFonts w:ascii="Times New Roman" w:hAnsi="Times New Roman" w:cs="Times New Roman"/>
          <w:color w:val="000300"/>
          <w:sz w:val="22"/>
          <w:szCs w:val="22"/>
          <w:lang w:val="en-US" w:bidi="he-IL"/>
        </w:rPr>
        <w:t xml:space="preserve">. </w:t>
      </w: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r>
        <w:rPr>
          <w:rFonts w:ascii="Times New Roman" w:hAnsi="Times New Roman" w:cs="Times New Roman"/>
          <w:color w:val="000300"/>
          <w:sz w:val="22"/>
          <w:szCs w:val="22"/>
          <w:lang w:bidi="he-IL"/>
        </w:rPr>
        <w:t xml:space="preserve">б) </w:t>
      </w:r>
      <w:r w:rsidRPr="00311C16">
        <w:rPr>
          <w:rFonts w:ascii="Times New Roman" w:hAnsi="Times New Roman" w:cs="Times New Roman"/>
          <w:color w:val="000300"/>
          <w:sz w:val="22"/>
          <w:szCs w:val="22"/>
          <w:lang w:val="en-US" w:bidi="he-IL"/>
        </w:rPr>
        <w:t>Да предостави на БАНКАТА спесимени на</w:t>
      </w:r>
      <w:r>
        <w:rPr>
          <w:rFonts w:ascii="Times New Roman" w:hAnsi="Times New Roman" w:cs="Times New Roman"/>
          <w:color w:val="000300"/>
          <w:sz w:val="22"/>
          <w:szCs w:val="22"/>
          <w:lang w:bidi="he-IL"/>
        </w:rPr>
        <w:t xml:space="preserve"> своите</w:t>
      </w:r>
      <w:r w:rsidRPr="00311C16">
        <w:rPr>
          <w:rFonts w:ascii="Times New Roman" w:hAnsi="Times New Roman" w:cs="Times New Roman"/>
          <w:color w:val="000300"/>
          <w:sz w:val="22"/>
          <w:szCs w:val="22"/>
          <w:lang w:val="en-US" w:bidi="he-IL"/>
        </w:rPr>
        <w:t xml:space="preserve"> служители, оторизирани да подписват от негово име изискваните от БАНКАТА</w:t>
      </w:r>
      <w:r>
        <w:rPr>
          <w:rFonts w:ascii="Times New Roman" w:hAnsi="Times New Roman" w:cs="Times New Roman"/>
          <w:color w:val="000300"/>
          <w:sz w:val="22"/>
          <w:szCs w:val="22"/>
          <w:lang w:bidi="he-IL"/>
        </w:rPr>
        <w:t xml:space="preserve"> </w:t>
      </w:r>
      <w:r w:rsidRPr="00311C16">
        <w:rPr>
          <w:rFonts w:ascii="Times New Roman" w:hAnsi="Times New Roman" w:cs="Times New Roman"/>
          <w:color w:val="000300"/>
          <w:sz w:val="22"/>
          <w:szCs w:val="22"/>
          <w:lang w:val="en-US" w:bidi="he-IL"/>
        </w:rPr>
        <w:t>документи</w:t>
      </w:r>
      <w:r>
        <w:rPr>
          <w:rFonts w:ascii="Times New Roman" w:hAnsi="Times New Roman" w:cs="Times New Roman"/>
          <w:color w:val="000300"/>
          <w:sz w:val="22"/>
          <w:szCs w:val="22"/>
          <w:lang w:bidi="he-IL"/>
        </w:rPr>
        <w:t xml:space="preserve"> във връзка с изпълнението на сключените между Страните договори относно предоставяните на КЛИЕНТА услуги и продукти от страна на БАНКАТА</w:t>
      </w:r>
      <w:r w:rsidRPr="00311C16">
        <w:rPr>
          <w:rFonts w:ascii="Times New Roman" w:hAnsi="Times New Roman" w:cs="Times New Roman"/>
          <w:color w:val="000300"/>
          <w:sz w:val="22"/>
          <w:szCs w:val="22"/>
          <w:lang w:val="en-US" w:bidi="he-IL"/>
        </w:rPr>
        <w:t xml:space="preserve">. </w:t>
      </w:r>
    </w:p>
    <w:p w:rsidR="00F770C2" w:rsidRPr="00311C16" w:rsidRDefault="00F770C2" w:rsidP="00F770C2">
      <w:pPr>
        <w:pStyle w:val="Style"/>
        <w:spacing w:line="249" w:lineRule="exact"/>
        <w:ind w:left="4"/>
        <w:jc w:val="both"/>
        <w:rPr>
          <w:rFonts w:ascii="Times New Roman" w:hAnsi="Times New Roman" w:cs="Times New Roman"/>
          <w:color w:val="000300"/>
          <w:sz w:val="22"/>
          <w:szCs w:val="22"/>
          <w:lang w:val="en-US" w:bidi="he-IL"/>
        </w:rPr>
      </w:pPr>
    </w:p>
    <w:p w:rsidR="00F770C2" w:rsidRPr="00E8196F" w:rsidRDefault="00F770C2" w:rsidP="00F770C2">
      <w:pPr>
        <w:pStyle w:val="Style"/>
        <w:spacing w:line="249" w:lineRule="exact"/>
        <w:ind w:left="4"/>
        <w:jc w:val="both"/>
        <w:rPr>
          <w:rFonts w:ascii="Times New Roman" w:hAnsi="Times New Roman" w:cs="Times New Roman"/>
          <w:color w:val="000300"/>
          <w:sz w:val="22"/>
          <w:szCs w:val="22"/>
          <w:lang w:bidi="he-IL"/>
        </w:rPr>
      </w:pPr>
      <w:r>
        <w:rPr>
          <w:rFonts w:ascii="Times New Roman" w:hAnsi="Times New Roman" w:cs="Times New Roman"/>
          <w:color w:val="000300"/>
          <w:sz w:val="22"/>
          <w:szCs w:val="22"/>
          <w:lang w:bidi="he-IL"/>
        </w:rPr>
        <w:t xml:space="preserve">в) </w:t>
      </w:r>
      <w:r w:rsidRPr="00311C16">
        <w:rPr>
          <w:rFonts w:ascii="Times New Roman" w:hAnsi="Times New Roman" w:cs="Times New Roman"/>
          <w:color w:val="000300"/>
          <w:sz w:val="22"/>
          <w:szCs w:val="22"/>
          <w:lang w:val="en-US" w:bidi="he-IL"/>
        </w:rPr>
        <w:t xml:space="preserve">Да осигури подписването </w:t>
      </w:r>
      <w:r>
        <w:rPr>
          <w:rFonts w:ascii="Times New Roman" w:hAnsi="Times New Roman" w:cs="Times New Roman"/>
          <w:color w:val="000300"/>
          <w:sz w:val="22"/>
          <w:szCs w:val="22"/>
          <w:lang w:bidi="he-IL"/>
        </w:rPr>
        <w:t xml:space="preserve">от негова страна </w:t>
      </w:r>
      <w:r w:rsidRPr="00311C16">
        <w:rPr>
          <w:rFonts w:ascii="Times New Roman" w:hAnsi="Times New Roman" w:cs="Times New Roman"/>
          <w:color w:val="000300"/>
          <w:sz w:val="22"/>
          <w:szCs w:val="22"/>
          <w:lang w:val="en-US" w:bidi="he-IL"/>
        </w:rPr>
        <w:t>на необходимите</w:t>
      </w:r>
      <w:r>
        <w:rPr>
          <w:rFonts w:ascii="Times New Roman" w:hAnsi="Times New Roman" w:cs="Times New Roman"/>
          <w:color w:val="000300"/>
          <w:sz w:val="22"/>
          <w:szCs w:val="22"/>
          <w:lang w:bidi="he-IL"/>
        </w:rPr>
        <w:t xml:space="preserve"> отделни договори </w:t>
      </w:r>
      <w:r w:rsidRPr="00311C16">
        <w:rPr>
          <w:rFonts w:ascii="Times New Roman" w:hAnsi="Times New Roman" w:cs="Times New Roman"/>
          <w:color w:val="000300"/>
          <w:sz w:val="22"/>
          <w:szCs w:val="22"/>
          <w:lang w:bidi="he-IL"/>
        </w:rPr>
        <w:t>с БАНКАТА</w:t>
      </w:r>
      <w:r>
        <w:rPr>
          <w:rFonts w:ascii="Times New Roman" w:hAnsi="Times New Roman" w:cs="Times New Roman"/>
          <w:color w:val="000300"/>
          <w:sz w:val="22"/>
          <w:szCs w:val="22"/>
          <w:lang w:bidi="he-IL"/>
        </w:rPr>
        <w:t xml:space="preserve"> (вкл. приложимите към тях общи условия)</w:t>
      </w:r>
      <w:r w:rsidRPr="00311C16">
        <w:rPr>
          <w:rFonts w:ascii="Times New Roman" w:hAnsi="Times New Roman" w:cs="Times New Roman"/>
          <w:color w:val="000300"/>
          <w:sz w:val="22"/>
          <w:szCs w:val="22"/>
          <w:lang w:bidi="he-IL"/>
        </w:rPr>
        <w:t>,</w:t>
      </w:r>
      <w:r>
        <w:rPr>
          <w:rFonts w:ascii="Times New Roman" w:hAnsi="Times New Roman" w:cs="Times New Roman"/>
          <w:color w:val="000300"/>
          <w:sz w:val="22"/>
          <w:szCs w:val="22"/>
          <w:lang w:bidi="he-IL"/>
        </w:rPr>
        <w:t xml:space="preserve"> </w:t>
      </w:r>
      <w:r w:rsidRPr="00311C16">
        <w:rPr>
          <w:rFonts w:ascii="Times New Roman" w:hAnsi="Times New Roman" w:cs="Times New Roman"/>
          <w:color w:val="000300"/>
          <w:sz w:val="22"/>
          <w:szCs w:val="22"/>
          <w:lang w:bidi="he-IL"/>
        </w:rPr>
        <w:t>уреждащи спецификите на предоставяне и ползване на съот</w:t>
      </w:r>
      <w:r>
        <w:rPr>
          <w:rFonts w:ascii="Times New Roman" w:hAnsi="Times New Roman" w:cs="Times New Roman"/>
          <w:color w:val="000300"/>
          <w:sz w:val="22"/>
          <w:szCs w:val="22"/>
          <w:lang w:bidi="he-IL"/>
        </w:rPr>
        <w:t>ветните</w:t>
      </w:r>
      <w:r w:rsidRPr="00311C16">
        <w:rPr>
          <w:rFonts w:ascii="Times New Roman" w:hAnsi="Times New Roman" w:cs="Times New Roman"/>
          <w:color w:val="000300"/>
          <w:sz w:val="22"/>
          <w:szCs w:val="22"/>
          <w:lang w:bidi="he-IL"/>
        </w:rPr>
        <w:t xml:space="preserve"> продукт</w:t>
      </w:r>
      <w:r>
        <w:rPr>
          <w:rFonts w:ascii="Times New Roman" w:hAnsi="Times New Roman" w:cs="Times New Roman"/>
          <w:color w:val="000300"/>
          <w:sz w:val="22"/>
          <w:szCs w:val="22"/>
          <w:lang w:bidi="he-IL"/>
        </w:rPr>
        <w:t xml:space="preserve">и и </w:t>
      </w:r>
      <w:r w:rsidRPr="00311C16">
        <w:rPr>
          <w:rFonts w:ascii="Times New Roman" w:hAnsi="Times New Roman" w:cs="Times New Roman"/>
          <w:color w:val="000300"/>
          <w:sz w:val="22"/>
          <w:szCs w:val="22"/>
          <w:lang w:bidi="he-IL"/>
        </w:rPr>
        <w:t>услуг</w:t>
      </w:r>
      <w:r>
        <w:rPr>
          <w:rFonts w:ascii="Times New Roman" w:hAnsi="Times New Roman" w:cs="Times New Roman"/>
          <w:color w:val="000300"/>
          <w:sz w:val="22"/>
          <w:szCs w:val="22"/>
          <w:lang w:bidi="he-IL"/>
        </w:rPr>
        <w:t xml:space="preserve">и, както и подписването и представянето от негова страна на необходимите документи и информация във връзка с </w:t>
      </w:r>
      <w:r w:rsidRPr="00311C16">
        <w:rPr>
          <w:rFonts w:ascii="Times New Roman" w:hAnsi="Times New Roman" w:cs="Times New Roman"/>
          <w:color w:val="000300"/>
          <w:sz w:val="22"/>
          <w:szCs w:val="22"/>
          <w:lang w:val="en-US" w:bidi="he-IL"/>
        </w:rPr>
        <w:t>предоставянето на продуктите и услугите</w:t>
      </w:r>
      <w:r>
        <w:rPr>
          <w:rFonts w:ascii="Times New Roman" w:hAnsi="Times New Roman" w:cs="Times New Roman"/>
          <w:color w:val="000300"/>
          <w:sz w:val="22"/>
          <w:szCs w:val="22"/>
          <w:lang w:bidi="he-IL"/>
        </w:rPr>
        <w:t xml:space="preserve"> от страна на БАНКАТА</w:t>
      </w:r>
      <w:r w:rsidRPr="00311C16">
        <w:rPr>
          <w:rFonts w:ascii="Times New Roman" w:hAnsi="Times New Roman" w:cs="Times New Roman"/>
          <w:color w:val="000300"/>
          <w:sz w:val="22"/>
          <w:szCs w:val="22"/>
          <w:lang w:val="en-US" w:bidi="he-IL"/>
        </w:rPr>
        <w:t>.</w:t>
      </w:r>
    </w:p>
    <w:p w:rsidR="00F770C2" w:rsidRDefault="00F770C2" w:rsidP="00F770C2">
      <w:pPr>
        <w:pStyle w:val="Style"/>
        <w:spacing w:line="340" w:lineRule="exact"/>
        <w:ind w:left="9" w:right="10"/>
        <w:rPr>
          <w:rFonts w:ascii="Times New Roman" w:hAnsi="Times New Roman" w:cs="Times New Roman"/>
          <w:b/>
          <w:color w:val="000300"/>
          <w:sz w:val="22"/>
          <w:szCs w:val="22"/>
          <w:lang w:bidi="he-IL"/>
        </w:rPr>
      </w:pPr>
    </w:p>
    <w:p w:rsidR="00F770C2" w:rsidRPr="00311C16" w:rsidRDefault="00F770C2" w:rsidP="00F770C2">
      <w:pPr>
        <w:pStyle w:val="Style"/>
        <w:spacing w:line="340" w:lineRule="exact"/>
        <w:ind w:left="9" w:right="10"/>
        <w:rPr>
          <w:rFonts w:ascii="Times New Roman" w:hAnsi="Times New Roman" w:cs="Times New Roman"/>
          <w:b/>
          <w:color w:val="000300"/>
          <w:sz w:val="22"/>
          <w:szCs w:val="22"/>
          <w:lang w:val="en-US" w:bidi="he-IL"/>
        </w:rPr>
      </w:pPr>
      <w:r w:rsidRPr="00311C16">
        <w:rPr>
          <w:rFonts w:ascii="Times New Roman" w:hAnsi="Times New Roman" w:cs="Times New Roman"/>
          <w:b/>
          <w:color w:val="000300"/>
          <w:sz w:val="22"/>
          <w:szCs w:val="22"/>
          <w:lang w:val="en-US" w:bidi="he-IL"/>
        </w:rPr>
        <w:t xml:space="preserve">III. СРОК И IIPЕКРАТЯВАНЕ НА ДОГОВОРА </w:t>
      </w:r>
    </w:p>
    <w:p w:rsidR="00F770C2" w:rsidRPr="00311C16" w:rsidRDefault="00F770C2" w:rsidP="00F770C2">
      <w:pPr>
        <w:pStyle w:val="Style"/>
        <w:spacing w:before="120" w:line="1" w:lineRule="exact"/>
        <w:ind w:left="9" w:right="29"/>
        <w:rPr>
          <w:rFonts w:ascii="Times New Roman" w:hAnsi="Times New Roman" w:cs="Times New Roman"/>
          <w:sz w:val="22"/>
          <w:szCs w:val="22"/>
          <w:lang w:bidi="he-IL"/>
        </w:rPr>
      </w:pPr>
    </w:p>
    <w:p w:rsidR="00981BDF" w:rsidRPr="00981BDF" w:rsidRDefault="00F770C2" w:rsidP="00981BDF">
      <w:pPr>
        <w:pStyle w:val="Style"/>
        <w:spacing w:line="278" w:lineRule="exact"/>
        <w:ind w:left="9" w:right="29"/>
        <w:jc w:val="both"/>
        <w:rPr>
          <w:rFonts w:ascii="Times New Roman" w:hAnsi="Times New Roman" w:cs="Times New Roman"/>
          <w:color w:val="111D18"/>
          <w:sz w:val="22"/>
          <w:szCs w:val="22"/>
          <w:lang w:bidi="he-IL"/>
        </w:rPr>
      </w:pPr>
      <w:r w:rsidRPr="00311C16">
        <w:rPr>
          <w:rFonts w:ascii="Times New Roman" w:hAnsi="Times New Roman" w:cs="Times New Roman"/>
          <w:color w:val="111D18"/>
          <w:sz w:val="22"/>
          <w:szCs w:val="22"/>
          <w:lang w:bidi="he-IL"/>
        </w:rPr>
        <w:t>Ч</w:t>
      </w:r>
      <w:r w:rsidRPr="00311C16">
        <w:rPr>
          <w:rFonts w:ascii="Times New Roman" w:hAnsi="Times New Roman" w:cs="Times New Roman"/>
          <w:color w:val="2D3A36"/>
          <w:sz w:val="22"/>
          <w:szCs w:val="22"/>
          <w:lang w:bidi="he-IL"/>
        </w:rPr>
        <w:t>л</w:t>
      </w:r>
      <w:r w:rsidRPr="00311C16">
        <w:rPr>
          <w:rFonts w:ascii="Times New Roman" w:hAnsi="Times New Roman" w:cs="Times New Roman"/>
          <w:color w:val="111D18"/>
          <w:sz w:val="22"/>
          <w:szCs w:val="22"/>
          <w:lang w:bidi="he-IL"/>
        </w:rPr>
        <w:t xml:space="preserve">. 5. </w:t>
      </w:r>
      <w:r>
        <w:rPr>
          <w:rFonts w:ascii="Times New Roman" w:hAnsi="Times New Roman" w:cs="Times New Roman"/>
          <w:color w:val="111D18"/>
          <w:sz w:val="22"/>
          <w:szCs w:val="22"/>
          <w:lang w:bidi="he-IL"/>
        </w:rPr>
        <w:t xml:space="preserve">(1) </w:t>
      </w:r>
      <w:r w:rsidRPr="00311C16">
        <w:rPr>
          <w:rFonts w:ascii="Times New Roman" w:hAnsi="Times New Roman" w:cs="Times New Roman"/>
          <w:color w:val="111D18"/>
          <w:sz w:val="22"/>
          <w:szCs w:val="22"/>
          <w:lang w:bidi="he-IL"/>
        </w:rPr>
        <w:t>Настоящия</w:t>
      </w:r>
      <w:r w:rsidRPr="00311C16">
        <w:rPr>
          <w:rFonts w:ascii="Times New Roman" w:hAnsi="Times New Roman" w:cs="Times New Roman"/>
          <w:color w:val="2D3A36"/>
          <w:sz w:val="22"/>
          <w:szCs w:val="22"/>
          <w:lang w:bidi="he-IL"/>
        </w:rPr>
        <w:t xml:space="preserve">т </w:t>
      </w:r>
      <w:r w:rsidRPr="00311C16">
        <w:rPr>
          <w:rFonts w:ascii="Times New Roman" w:hAnsi="Times New Roman" w:cs="Times New Roman"/>
          <w:color w:val="111D18"/>
          <w:sz w:val="22"/>
          <w:szCs w:val="22"/>
          <w:lang w:bidi="he-IL"/>
        </w:rPr>
        <w:t xml:space="preserve">Договор </w:t>
      </w:r>
      <w:r w:rsidR="00981BDF">
        <w:rPr>
          <w:rFonts w:ascii="Times New Roman" w:hAnsi="Times New Roman" w:cs="Times New Roman"/>
          <w:color w:val="111D18"/>
          <w:sz w:val="22"/>
          <w:szCs w:val="22"/>
          <w:lang w:bidi="he-IL"/>
        </w:rPr>
        <w:t xml:space="preserve">влиза в сила след получаване от страна на БАНКАТА на писмено уведомление от КЛИЕНТА, че </w:t>
      </w:r>
      <w:r w:rsidR="003E2C8F">
        <w:rPr>
          <w:rFonts w:ascii="Times New Roman" w:hAnsi="Times New Roman" w:cs="Times New Roman"/>
          <w:color w:val="111D18"/>
          <w:sz w:val="22"/>
          <w:szCs w:val="22"/>
          <w:lang w:bidi="he-IL"/>
        </w:rPr>
        <w:t>последният е прекратил договора</w:t>
      </w:r>
      <w:r w:rsidR="00981BDF">
        <w:rPr>
          <w:rFonts w:ascii="Times New Roman" w:hAnsi="Times New Roman" w:cs="Times New Roman"/>
          <w:color w:val="111D18"/>
          <w:sz w:val="22"/>
          <w:szCs w:val="22"/>
          <w:lang w:bidi="he-IL"/>
        </w:rPr>
        <w:t xml:space="preserve"> си за банково обслужване с </w:t>
      </w:r>
      <w:r w:rsidR="00981BDF" w:rsidRPr="00981BDF">
        <w:rPr>
          <w:rFonts w:ascii="Times New Roman" w:hAnsi="Times New Roman" w:cs="Times New Roman"/>
          <w:color w:val="111D18"/>
          <w:sz w:val="22"/>
          <w:szCs w:val="22"/>
          <w:lang w:bidi="he-IL"/>
        </w:rPr>
        <w:t>"</w:t>
      </w:r>
      <w:ins w:id="4" w:author="SysAdmin" w:date="2014-08-22T09:48:00Z">
        <w:r w:rsidR="00887663">
          <w:rPr>
            <w:rFonts w:ascii="Times New Roman" w:hAnsi="Times New Roman" w:cs="Times New Roman"/>
            <w:color w:val="111D18"/>
            <w:sz w:val="22"/>
            <w:szCs w:val="22"/>
            <w:lang w:bidi="he-IL"/>
          </w:rPr>
          <w:t>…………………</w:t>
        </w:r>
      </w:ins>
      <w:ins w:id="5" w:author="SysAdmin" w:date="2014-08-22T09:49:00Z">
        <w:r w:rsidR="00887663">
          <w:rPr>
            <w:rFonts w:ascii="Times New Roman" w:hAnsi="Times New Roman" w:cs="Times New Roman"/>
            <w:color w:val="111D18"/>
            <w:sz w:val="22"/>
            <w:szCs w:val="22"/>
            <w:lang w:bidi="he-IL"/>
          </w:rPr>
          <w:t>……………</w:t>
        </w:r>
      </w:ins>
      <w:ins w:id="6" w:author="SysAdmin" w:date="2014-08-22T09:48:00Z">
        <w:r w:rsidR="00887663">
          <w:rPr>
            <w:rFonts w:ascii="Times New Roman" w:hAnsi="Times New Roman" w:cs="Times New Roman"/>
            <w:color w:val="111D18"/>
            <w:sz w:val="22"/>
            <w:szCs w:val="22"/>
            <w:lang w:bidi="he-IL"/>
          </w:rPr>
          <w:t>.</w:t>
        </w:r>
      </w:ins>
      <w:r w:rsidR="00981BDF">
        <w:rPr>
          <w:rFonts w:ascii="Times New Roman" w:hAnsi="Times New Roman" w:cs="Times New Roman"/>
          <w:color w:val="111D18"/>
          <w:sz w:val="22"/>
          <w:szCs w:val="22"/>
          <w:lang w:bidi="he-IL"/>
        </w:rPr>
        <w:t>, вписана</w:t>
      </w:r>
      <w:r w:rsidR="00981BDF" w:rsidRPr="00981BDF">
        <w:rPr>
          <w:rFonts w:ascii="Times New Roman" w:hAnsi="Times New Roman" w:cs="Times New Roman"/>
          <w:color w:val="111D18"/>
          <w:sz w:val="22"/>
          <w:szCs w:val="22"/>
          <w:lang w:bidi="he-IL"/>
        </w:rPr>
        <w:t xml:space="preserve"> в Търговския регистър</w:t>
      </w:r>
      <w:r w:rsidR="00981BDF">
        <w:rPr>
          <w:rFonts w:ascii="Times New Roman" w:hAnsi="Times New Roman" w:cs="Times New Roman"/>
          <w:color w:val="111D18"/>
          <w:sz w:val="22"/>
          <w:szCs w:val="22"/>
          <w:lang w:bidi="he-IL"/>
        </w:rPr>
        <w:t xml:space="preserve"> към Агенция по вписванията с ЕИК </w:t>
      </w:r>
      <w:ins w:id="7" w:author="SysAdmin" w:date="2014-08-22T09:49:00Z">
        <w:r w:rsidR="00887663">
          <w:rPr>
            <w:rFonts w:ascii="Times New Roman" w:hAnsi="Times New Roman" w:cs="Times New Roman"/>
            <w:color w:val="111D18"/>
            <w:sz w:val="22"/>
            <w:szCs w:val="22"/>
            <w:lang w:bidi="he-IL"/>
          </w:rPr>
          <w:t>……………..</w:t>
        </w:r>
      </w:ins>
      <w:r w:rsidR="00981BDF">
        <w:rPr>
          <w:rFonts w:ascii="Times New Roman" w:hAnsi="Times New Roman" w:cs="Times New Roman"/>
          <w:color w:val="111D18"/>
          <w:sz w:val="22"/>
          <w:szCs w:val="22"/>
          <w:lang w:bidi="he-IL"/>
        </w:rPr>
        <w:t xml:space="preserve">, </w:t>
      </w:r>
      <w:r w:rsidR="00981BDF" w:rsidRPr="00981BDF">
        <w:rPr>
          <w:rFonts w:ascii="Times New Roman" w:hAnsi="Times New Roman" w:cs="Times New Roman"/>
          <w:color w:val="111D18"/>
          <w:sz w:val="22"/>
          <w:szCs w:val="22"/>
          <w:lang w:bidi="he-IL"/>
        </w:rPr>
        <w:t xml:space="preserve"> със седалище и адрес на управление</w:t>
      </w:r>
      <w:r w:rsidR="00981BDF">
        <w:rPr>
          <w:rFonts w:ascii="Times New Roman" w:hAnsi="Times New Roman" w:cs="Times New Roman"/>
          <w:color w:val="111D18"/>
          <w:sz w:val="22"/>
          <w:szCs w:val="22"/>
          <w:lang w:bidi="he-IL"/>
        </w:rPr>
        <w:t xml:space="preserve">: </w:t>
      </w:r>
      <w:r w:rsidR="00981BDF" w:rsidRPr="00981BDF">
        <w:rPr>
          <w:rFonts w:ascii="Times New Roman" w:hAnsi="Times New Roman" w:cs="Times New Roman"/>
          <w:color w:val="111D18"/>
          <w:sz w:val="22"/>
          <w:szCs w:val="22"/>
          <w:lang w:bidi="he-IL"/>
        </w:rPr>
        <w:t>гр. София</w:t>
      </w:r>
      <w:r w:rsidR="00981BDF">
        <w:rPr>
          <w:rFonts w:ascii="Times New Roman" w:hAnsi="Times New Roman" w:cs="Times New Roman"/>
          <w:color w:val="111D18"/>
          <w:sz w:val="22"/>
          <w:szCs w:val="22"/>
          <w:lang w:bidi="he-IL"/>
        </w:rPr>
        <w:t xml:space="preserve">, </w:t>
      </w:r>
      <w:r w:rsidR="00981BDF" w:rsidRPr="00981BDF">
        <w:rPr>
          <w:rFonts w:ascii="Times New Roman" w:hAnsi="Times New Roman" w:cs="Times New Roman"/>
          <w:color w:val="111D18"/>
          <w:sz w:val="22"/>
          <w:szCs w:val="22"/>
          <w:lang w:bidi="he-IL"/>
        </w:rPr>
        <w:t xml:space="preserve"> </w:t>
      </w:r>
    </w:p>
    <w:p w:rsidR="003E2C8F" w:rsidRDefault="00887663" w:rsidP="003E2C8F">
      <w:pPr>
        <w:pStyle w:val="Style"/>
        <w:spacing w:line="278" w:lineRule="exact"/>
        <w:ind w:left="9" w:right="29"/>
        <w:jc w:val="both"/>
        <w:rPr>
          <w:rFonts w:ascii="Times New Roman" w:hAnsi="Times New Roman" w:cs="Times New Roman"/>
          <w:color w:val="000000" w:themeColor="text1"/>
          <w:sz w:val="22"/>
          <w:szCs w:val="22"/>
          <w:lang w:bidi="he-IL"/>
        </w:rPr>
      </w:pPr>
      <w:ins w:id="8" w:author="SysAdmin" w:date="2014-08-22T09:49:00Z">
        <w:r>
          <w:rPr>
            <w:rFonts w:ascii="Times New Roman" w:hAnsi="Times New Roman" w:cs="Times New Roman"/>
            <w:color w:val="111D18"/>
            <w:sz w:val="22"/>
            <w:szCs w:val="22"/>
            <w:lang w:bidi="he-IL"/>
          </w:rPr>
          <w:t>……</w:t>
        </w:r>
      </w:ins>
      <w:ins w:id="9" w:author="SysAdmin" w:date="2014-08-22T09:50:00Z">
        <w:r>
          <w:rPr>
            <w:rFonts w:ascii="Times New Roman" w:hAnsi="Times New Roman" w:cs="Times New Roman"/>
            <w:color w:val="111D18"/>
            <w:sz w:val="22"/>
            <w:szCs w:val="22"/>
            <w:lang w:bidi="he-IL"/>
          </w:rPr>
          <w:t>……………..</w:t>
        </w:r>
      </w:ins>
      <w:r>
        <w:rPr>
          <w:rFonts w:ascii="Times New Roman" w:hAnsi="Times New Roman" w:cs="Times New Roman"/>
          <w:color w:val="111D18"/>
          <w:sz w:val="22"/>
          <w:szCs w:val="22"/>
          <w:lang w:bidi="he-IL"/>
        </w:rPr>
        <w:t>.</w:t>
      </w:r>
      <w:r w:rsidR="00981BDF">
        <w:rPr>
          <w:rFonts w:ascii="Times New Roman" w:hAnsi="Times New Roman" w:cs="Times New Roman"/>
          <w:color w:val="111D18"/>
          <w:sz w:val="22"/>
          <w:szCs w:val="22"/>
          <w:lang w:bidi="he-IL"/>
        </w:rPr>
        <w:t xml:space="preserve"> („</w:t>
      </w:r>
      <w:ins w:id="10" w:author="SysAdmin" w:date="2014-08-22T09:50:00Z">
        <w:r>
          <w:rPr>
            <w:rFonts w:ascii="Times New Roman" w:hAnsi="Times New Roman" w:cs="Times New Roman"/>
            <w:color w:val="111D18"/>
            <w:sz w:val="22"/>
            <w:szCs w:val="22"/>
            <w:lang w:bidi="he-IL"/>
          </w:rPr>
          <w:t>…………..</w:t>
        </w:r>
      </w:ins>
      <w:r>
        <w:rPr>
          <w:rFonts w:ascii="Times New Roman" w:hAnsi="Times New Roman" w:cs="Times New Roman"/>
          <w:color w:val="111D18"/>
          <w:sz w:val="22"/>
          <w:szCs w:val="22"/>
          <w:lang w:bidi="he-IL"/>
        </w:rPr>
        <w:t>..</w:t>
      </w:r>
      <w:r w:rsidR="00981BDF">
        <w:rPr>
          <w:rFonts w:ascii="Times New Roman" w:hAnsi="Times New Roman" w:cs="Times New Roman"/>
          <w:color w:val="111D18"/>
          <w:sz w:val="22"/>
          <w:szCs w:val="22"/>
          <w:lang w:bidi="he-IL"/>
        </w:rPr>
        <w:t xml:space="preserve">“) </w:t>
      </w:r>
      <w:r w:rsidR="003E2C8F">
        <w:rPr>
          <w:rFonts w:ascii="Times New Roman" w:hAnsi="Times New Roman" w:cs="Times New Roman"/>
          <w:color w:val="111D18"/>
          <w:sz w:val="22"/>
          <w:szCs w:val="22"/>
          <w:lang w:bidi="he-IL"/>
        </w:rPr>
        <w:t xml:space="preserve">(по-долу „Съобщението“) и </w:t>
      </w:r>
      <w:r w:rsidR="00981BDF">
        <w:rPr>
          <w:rFonts w:ascii="Times New Roman" w:hAnsi="Times New Roman" w:cs="Times New Roman"/>
          <w:color w:val="111D18"/>
          <w:sz w:val="22"/>
          <w:szCs w:val="22"/>
          <w:lang w:bidi="he-IL"/>
        </w:rPr>
        <w:t xml:space="preserve"> </w:t>
      </w:r>
      <w:r w:rsidR="00F770C2" w:rsidRPr="00311C16">
        <w:rPr>
          <w:rFonts w:ascii="Times New Roman" w:hAnsi="Times New Roman" w:cs="Times New Roman"/>
          <w:color w:val="111D18"/>
          <w:sz w:val="22"/>
          <w:szCs w:val="22"/>
          <w:lang w:bidi="he-IL"/>
        </w:rPr>
        <w:t xml:space="preserve">се </w:t>
      </w:r>
      <w:r w:rsidR="00F770C2" w:rsidRPr="00311C16">
        <w:rPr>
          <w:rFonts w:ascii="Times New Roman" w:hAnsi="Times New Roman" w:cs="Times New Roman"/>
          <w:color w:val="000400"/>
          <w:sz w:val="22"/>
          <w:szCs w:val="22"/>
          <w:lang w:bidi="he-IL"/>
        </w:rPr>
        <w:t>с</w:t>
      </w:r>
      <w:r w:rsidR="00F770C2" w:rsidRPr="00311C16">
        <w:rPr>
          <w:rFonts w:ascii="Times New Roman" w:hAnsi="Times New Roman" w:cs="Times New Roman"/>
          <w:color w:val="111D18"/>
          <w:sz w:val="22"/>
          <w:szCs w:val="22"/>
          <w:lang w:bidi="he-IL"/>
        </w:rPr>
        <w:t xml:space="preserve">ключва за </w:t>
      </w:r>
      <w:r w:rsidR="00F770C2" w:rsidRPr="00CE1688">
        <w:rPr>
          <w:rFonts w:ascii="Times New Roman" w:hAnsi="Times New Roman" w:cs="Times New Roman"/>
          <w:color w:val="000000" w:themeColor="text1"/>
          <w:sz w:val="22"/>
          <w:szCs w:val="22"/>
          <w:lang w:bidi="he-IL"/>
        </w:rPr>
        <w:t>срок от една година</w:t>
      </w:r>
      <w:r w:rsidR="00981BDF">
        <w:rPr>
          <w:rFonts w:ascii="Times New Roman" w:hAnsi="Times New Roman" w:cs="Times New Roman"/>
          <w:color w:val="000000" w:themeColor="text1"/>
          <w:sz w:val="22"/>
          <w:szCs w:val="22"/>
          <w:lang w:bidi="he-IL"/>
        </w:rPr>
        <w:t>,</w:t>
      </w:r>
      <w:r w:rsidR="003E2C8F">
        <w:rPr>
          <w:rFonts w:ascii="Times New Roman" w:hAnsi="Times New Roman" w:cs="Times New Roman"/>
          <w:color w:val="000000" w:themeColor="text1"/>
          <w:sz w:val="22"/>
          <w:szCs w:val="22"/>
          <w:lang w:bidi="he-IL"/>
        </w:rPr>
        <w:t xml:space="preserve"> считано от датата на влизането му в сила (т.е. от получаване от страна на БАНКАТА на Съобщението).</w:t>
      </w:r>
    </w:p>
    <w:p w:rsidR="003E2C8F" w:rsidRDefault="003E2C8F" w:rsidP="003E2C8F">
      <w:pPr>
        <w:pStyle w:val="Style"/>
        <w:spacing w:line="278" w:lineRule="exact"/>
        <w:ind w:left="9" w:right="29"/>
        <w:jc w:val="both"/>
        <w:rPr>
          <w:rFonts w:ascii="Times New Roman" w:hAnsi="Times New Roman" w:cs="Times New Roman"/>
          <w:color w:val="000000" w:themeColor="text1"/>
          <w:sz w:val="22"/>
          <w:szCs w:val="22"/>
          <w:lang w:bidi="he-IL"/>
        </w:rPr>
      </w:pPr>
    </w:p>
    <w:p w:rsidR="00F770C2" w:rsidRPr="00311C16" w:rsidRDefault="003E2C8F" w:rsidP="003E2C8F">
      <w:pPr>
        <w:pStyle w:val="Style"/>
        <w:spacing w:line="278" w:lineRule="exact"/>
        <w:ind w:left="9" w:right="29"/>
        <w:jc w:val="both"/>
        <w:rPr>
          <w:rFonts w:ascii="Times New Roman" w:hAnsi="Times New Roman" w:cs="Times New Roman"/>
          <w:color w:val="111D18"/>
          <w:sz w:val="22"/>
          <w:szCs w:val="22"/>
          <w:lang w:bidi="he-IL"/>
        </w:rPr>
      </w:pPr>
      <w:r>
        <w:rPr>
          <w:rFonts w:ascii="Times New Roman" w:hAnsi="Times New Roman" w:cs="Times New Roman"/>
          <w:color w:val="000000" w:themeColor="text1"/>
          <w:sz w:val="22"/>
          <w:szCs w:val="22"/>
          <w:lang w:bidi="he-IL"/>
        </w:rPr>
        <w:t xml:space="preserve">(2) Договорът </w:t>
      </w:r>
      <w:r w:rsidR="00F770C2" w:rsidRPr="00311C16">
        <w:rPr>
          <w:rFonts w:ascii="Times New Roman" w:hAnsi="Times New Roman" w:cs="Times New Roman"/>
          <w:color w:val="2D3A36"/>
          <w:sz w:val="22"/>
          <w:szCs w:val="22"/>
          <w:lang w:bidi="he-IL"/>
        </w:rPr>
        <w:t>м</w:t>
      </w:r>
      <w:r w:rsidR="00F770C2" w:rsidRPr="00311C16">
        <w:rPr>
          <w:rFonts w:ascii="Times New Roman" w:hAnsi="Times New Roman" w:cs="Times New Roman"/>
          <w:color w:val="111D18"/>
          <w:sz w:val="22"/>
          <w:szCs w:val="22"/>
          <w:lang w:bidi="he-IL"/>
        </w:rPr>
        <w:t>ож</w:t>
      </w:r>
      <w:r w:rsidR="00F770C2" w:rsidRPr="00311C16">
        <w:rPr>
          <w:rFonts w:ascii="Times New Roman" w:hAnsi="Times New Roman" w:cs="Times New Roman"/>
          <w:color w:val="2D3A36"/>
          <w:sz w:val="22"/>
          <w:szCs w:val="22"/>
          <w:lang w:bidi="he-IL"/>
        </w:rPr>
        <w:t xml:space="preserve">е </w:t>
      </w:r>
      <w:r w:rsidR="00F770C2" w:rsidRPr="00311C16">
        <w:rPr>
          <w:rFonts w:ascii="Times New Roman" w:hAnsi="Times New Roman" w:cs="Times New Roman"/>
          <w:color w:val="111D18"/>
          <w:sz w:val="22"/>
          <w:szCs w:val="22"/>
          <w:lang w:bidi="he-IL"/>
        </w:rPr>
        <w:t>да бъ</w:t>
      </w:r>
      <w:r w:rsidR="00F770C2" w:rsidRPr="00311C16">
        <w:rPr>
          <w:rFonts w:ascii="Times New Roman" w:hAnsi="Times New Roman" w:cs="Times New Roman"/>
          <w:color w:val="2D3A36"/>
          <w:sz w:val="22"/>
          <w:szCs w:val="22"/>
          <w:lang w:bidi="he-IL"/>
        </w:rPr>
        <w:t>д</w:t>
      </w:r>
      <w:r w:rsidR="00F770C2" w:rsidRPr="00311C16">
        <w:rPr>
          <w:rFonts w:ascii="Times New Roman" w:hAnsi="Times New Roman" w:cs="Times New Roman"/>
          <w:color w:val="111D18"/>
          <w:sz w:val="22"/>
          <w:szCs w:val="22"/>
          <w:lang w:bidi="he-IL"/>
        </w:rPr>
        <w:t>е прекратен</w:t>
      </w:r>
      <w:r w:rsidR="00F770C2">
        <w:rPr>
          <w:rFonts w:ascii="Times New Roman" w:hAnsi="Times New Roman" w:cs="Times New Roman"/>
          <w:color w:val="111D18"/>
          <w:sz w:val="22"/>
          <w:szCs w:val="22"/>
          <w:lang w:bidi="he-IL"/>
        </w:rPr>
        <w:t xml:space="preserve"> предсрочно</w:t>
      </w:r>
      <w:r w:rsidR="00F770C2" w:rsidRPr="00311C16">
        <w:rPr>
          <w:rFonts w:ascii="Times New Roman" w:hAnsi="Times New Roman" w:cs="Times New Roman"/>
          <w:color w:val="111D18"/>
          <w:sz w:val="22"/>
          <w:szCs w:val="22"/>
          <w:lang w:bidi="he-IL"/>
        </w:rPr>
        <w:t xml:space="preserve">: </w:t>
      </w:r>
    </w:p>
    <w:p w:rsidR="00F770C2" w:rsidRPr="00311C16" w:rsidRDefault="00F770C2" w:rsidP="00F770C2">
      <w:pPr>
        <w:pStyle w:val="Style"/>
        <w:spacing w:line="278" w:lineRule="exact"/>
        <w:ind w:left="9" w:right="29"/>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t xml:space="preserve">а) </w:t>
      </w:r>
      <w:r w:rsidRPr="00311C16">
        <w:rPr>
          <w:rFonts w:ascii="Times New Roman" w:hAnsi="Times New Roman" w:cs="Times New Roman"/>
          <w:color w:val="111D18"/>
          <w:sz w:val="22"/>
          <w:szCs w:val="22"/>
          <w:lang w:bidi="he-IL"/>
        </w:rPr>
        <w:t xml:space="preserve"> </w:t>
      </w:r>
      <w:r w:rsidRPr="00CE1688">
        <w:rPr>
          <w:rFonts w:ascii="Times New Roman" w:hAnsi="Times New Roman" w:cs="Times New Roman"/>
          <w:color w:val="000000" w:themeColor="text1"/>
          <w:sz w:val="22"/>
          <w:szCs w:val="22"/>
          <w:lang w:bidi="he-IL"/>
        </w:rPr>
        <w:t>по взаимно съгласие</w:t>
      </w:r>
      <w:r w:rsidRPr="00311C16">
        <w:rPr>
          <w:rFonts w:ascii="Times New Roman" w:hAnsi="Times New Roman" w:cs="Times New Roman"/>
          <w:color w:val="111D18"/>
          <w:sz w:val="22"/>
          <w:szCs w:val="22"/>
          <w:lang w:bidi="he-IL"/>
        </w:rPr>
        <w:t xml:space="preserve"> между </w:t>
      </w:r>
      <w:r>
        <w:rPr>
          <w:rFonts w:ascii="Times New Roman" w:hAnsi="Times New Roman" w:cs="Times New Roman"/>
          <w:color w:val="111D18"/>
          <w:sz w:val="22"/>
          <w:szCs w:val="22"/>
          <w:lang w:bidi="he-IL"/>
        </w:rPr>
        <w:t>С</w:t>
      </w:r>
      <w:r w:rsidRPr="00311C16">
        <w:rPr>
          <w:rFonts w:ascii="Times New Roman" w:hAnsi="Times New Roman" w:cs="Times New Roman"/>
          <w:color w:val="111D18"/>
          <w:sz w:val="22"/>
          <w:szCs w:val="22"/>
          <w:lang w:bidi="he-IL"/>
        </w:rPr>
        <w:t>траните</w:t>
      </w:r>
      <w:r>
        <w:rPr>
          <w:rFonts w:ascii="Times New Roman" w:hAnsi="Times New Roman" w:cs="Times New Roman"/>
          <w:color w:val="111D18"/>
          <w:sz w:val="22"/>
          <w:szCs w:val="22"/>
          <w:lang w:bidi="he-IL"/>
        </w:rPr>
        <w:t>, изразено в писмена форма</w:t>
      </w:r>
      <w:r w:rsidRPr="00311C16">
        <w:rPr>
          <w:rFonts w:ascii="Times New Roman" w:hAnsi="Times New Roman" w:cs="Times New Roman"/>
          <w:color w:val="111D18"/>
          <w:sz w:val="22"/>
          <w:szCs w:val="22"/>
          <w:lang w:bidi="he-IL"/>
        </w:rPr>
        <w:t xml:space="preserve">; </w:t>
      </w:r>
    </w:p>
    <w:p w:rsidR="00F770C2" w:rsidRPr="00311C16" w:rsidRDefault="00F770C2" w:rsidP="00F770C2">
      <w:pPr>
        <w:pStyle w:val="Style"/>
        <w:spacing w:before="120" w:line="1" w:lineRule="exact"/>
        <w:ind w:left="14" w:right="24"/>
        <w:jc w:val="both"/>
        <w:rPr>
          <w:rFonts w:ascii="Times New Roman" w:hAnsi="Times New Roman" w:cs="Times New Roman"/>
          <w:color w:val="111D18"/>
          <w:sz w:val="22"/>
          <w:szCs w:val="22"/>
          <w:lang w:bidi="he-IL"/>
        </w:rPr>
      </w:pPr>
    </w:p>
    <w:p w:rsidR="00F770C2" w:rsidRDefault="00F770C2" w:rsidP="00F770C2">
      <w:pPr>
        <w:pStyle w:val="Style"/>
        <w:spacing w:line="278" w:lineRule="exact"/>
        <w:ind w:right="24"/>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t>б)</w:t>
      </w:r>
      <w:r>
        <w:rPr>
          <w:rFonts w:ascii="Times New Roman" w:hAnsi="Times New Roman" w:cs="Times New Roman"/>
          <w:color w:val="111D18"/>
          <w:sz w:val="22"/>
          <w:szCs w:val="22"/>
          <w:lang w:val="en-US" w:bidi="he-IL"/>
        </w:rPr>
        <w:t xml:space="preserve"> </w:t>
      </w:r>
      <w:r w:rsidRPr="00CE1688">
        <w:rPr>
          <w:rFonts w:ascii="Times New Roman" w:hAnsi="Times New Roman" w:cs="Times New Roman"/>
          <w:color w:val="000000" w:themeColor="text1"/>
          <w:sz w:val="22"/>
          <w:szCs w:val="22"/>
          <w:lang w:bidi="he-IL"/>
        </w:rPr>
        <w:t xml:space="preserve">едностранно, с </w:t>
      </w:r>
      <w:r w:rsidRPr="00CE1688">
        <w:rPr>
          <w:rFonts w:ascii="Times New Roman" w:hAnsi="Times New Roman" w:cs="Times New Roman"/>
          <w:color w:val="000000" w:themeColor="text1"/>
          <w:sz w:val="22"/>
          <w:szCs w:val="22"/>
          <w:lang w:val="en-US" w:bidi="he-IL"/>
        </w:rPr>
        <w:t>45</w:t>
      </w:r>
      <w:r w:rsidRPr="00CE1688">
        <w:rPr>
          <w:rFonts w:ascii="Times New Roman" w:hAnsi="Times New Roman" w:cs="Times New Roman"/>
          <w:color w:val="000000" w:themeColor="text1"/>
          <w:sz w:val="22"/>
          <w:szCs w:val="22"/>
          <w:lang w:bidi="he-IL"/>
        </w:rPr>
        <w:t>-дневно писмено предизвестие</w:t>
      </w:r>
      <w:r w:rsidRPr="00311C16">
        <w:rPr>
          <w:rFonts w:ascii="Times New Roman" w:hAnsi="Times New Roman" w:cs="Times New Roman"/>
          <w:color w:val="111D18"/>
          <w:sz w:val="22"/>
          <w:szCs w:val="22"/>
          <w:lang w:bidi="he-IL"/>
        </w:rPr>
        <w:t xml:space="preserve"> отправено от едната до другата </w:t>
      </w:r>
      <w:r w:rsidRPr="00311C16">
        <w:rPr>
          <w:rFonts w:ascii="Times New Roman" w:hAnsi="Times New Roman" w:cs="Times New Roman"/>
          <w:color w:val="111D18"/>
          <w:sz w:val="22"/>
          <w:szCs w:val="22"/>
          <w:lang w:bidi="he-IL"/>
        </w:rPr>
        <w:br/>
      </w:r>
      <w:r>
        <w:rPr>
          <w:rFonts w:ascii="Times New Roman" w:hAnsi="Times New Roman" w:cs="Times New Roman"/>
          <w:color w:val="111D18"/>
          <w:sz w:val="22"/>
          <w:szCs w:val="22"/>
          <w:lang w:bidi="he-IL"/>
        </w:rPr>
        <w:t>С</w:t>
      </w:r>
      <w:r w:rsidRPr="00311C16">
        <w:rPr>
          <w:rFonts w:ascii="Times New Roman" w:hAnsi="Times New Roman" w:cs="Times New Roman"/>
          <w:color w:val="111D18"/>
          <w:sz w:val="22"/>
          <w:szCs w:val="22"/>
          <w:lang w:bidi="he-IL"/>
        </w:rPr>
        <w:t xml:space="preserve">трана. </w:t>
      </w: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t>в) При отнемане на лиценза на БАНКАТА за извършване на дейност като кредитна институция, при откриване на производство по несъстоятелност на БАНКАТА или при прекратяване на БАНКАТА, извън условията на универсално правоприемство;</w:t>
      </w: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p>
    <w:p w:rsidR="00F770C2" w:rsidRDefault="00F770C2" w:rsidP="00F770C2">
      <w:pPr>
        <w:pStyle w:val="Style"/>
        <w:spacing w:line="278" w:lineRule="exact"/>
        <w:ind w:right="24"/>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t>г) При промяна на правния статут на КЛИЕНТА или ограничаване на лиценза на БАНКАТА, водещи до невъзможност за изпълнение на уговореното в настоящия Договор от КЛИЕНТА, съответно от БАНКАТА;</w:t>
      </w: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t>(</w:t>
      </w:r>
      <w:r w:rsidR="003E2C8F">
        <w:rPr>
          <w:rFonts w:ascii="Times New Roman" w:hAnsi="Times New Roman" w:cs="Times New Roman"/>
          <w:color w:val="111D18"/>
          <w:sz w:val="22"/>
          <w:szCs w:val="22"/>
          <w:lang w:bidi="he-IL"/>
        </w:rPr>
        <w:t>3</w:t>
      </w:r>
      <w:r>
        <w:rPr>
          <w:rFonts w:ascii="Times New Roman" w:hAnsi="Times New Roman" w:cs="Times New Roman"/>
          <w:color w:val="111D18"/>
          <w:sz w:val="22"/>
          <w:szCs w:val="22"/>
          <w:lang w:bidi="he-IL"/>
        </w:rPr>
        <w:t>) С подписването на Договора Страните се съгласяват, че в случай на прекратяване на Договора поради изтичане на срока му или по реда на б. „а“ или „б“ от</w:t>
      </w:r>
      <w:ins w:id="11" w:author="Damyan Leshev" w:date="2013-06-26T10:13:00Z">
        <w:r w:rsidR="003E2C8F">
          <w:rPr>
            <w:rFonts w:ascii="Times New Roman" w:hAnsi="Times New Roman" w:cs="Times New Roman"/>
            <w:color w:val="111D18"/>
            <w:sz w:val="22"/>
            <w:szCs w:val="22"/>
            <w:lang w:bidi="he-IL"/>
          </w:rPr>
          <w:t xml:space="preserve"> </w:t>
        </w:r>
      </w:ins>
      <w:r w:rsidR="003E2C8F">
        <w:rPr>
          <w:rFonts w:ascii="Times New Roman" w:hAnsi="Times New Roman" w:cs="Times New Roman"/>
          <w:color w:val="111D18"/>
          <w:sz w:val="22"/>
          <w:szCs w:val="22"/>
          <w:lang w:bidi="he-IL"/>
        </w:rPr>
        <w:t>ал.1 на настоящия член</w:t>
      </w:r>
      <w:r>
        <w:rPr>
          <w:rFonts w:ascii="Times New Roman" w:hAnsi="Times New Roman" w:cs="Times New Roman"/>
          <w:color w:val="111D18"/>
          <w:sz w:val="22"/>
          <w:szCs w:val="22"/>
          <w:lang w:bidi="he-IL"/>
        </w:rPr>
        <w:t xml:space="preserve"> БАНКАТА ще продължи да предоставя на КЛИЕНТА (и където е приложимо - </w:t>
      </w:r>
      <w:r>
        <w:rPr>
          <w:rFonts w:ascii="Times New Roman" w:hAnsi="Times New Roman" w:cs="Times New Roman"/>
          <w:color w:val="000300"/>
          <w:sz w:val="22"/>
          <w:szCs w:val="22"/>
          <w:lang w:bidi="he-IL"/>
        </w:rPr>
        <w:t>на служители на КЛИЕНТА)</w:t>
      </w:r>
      <w:r>
        <w:rPr>
          <w:rFonts w:ascii="Times New Roman" w:hAnsi="Times New Roman" w:cs="Times New Roman"/>
          <w:color w:val="111D18"/>
          <w:sz w:val="22"/>
          <w:szCs w:val="22"/>
          <w:lang w:bidi="he-IL"/>
        </w:rPr>
        <w:t xml:space="preserve"> продуктите и услугите, за които са сключени отделни договори между БАНКАТА и КЛИЕНТА</w:t>
      </w:r>
      <w:ins w:id="12" w:author="Damyan Leshev" w:date="2013-06-26T10:18:00Z">
        <w:r w:rsidR="003E2C8F">
          <w:rPr>
            <w:rFonts w:ascii="Times New Roman" w:hAnsi="Times New Roman" w:cs="Times New Roman"/>
            <w:color w:val="111D18"/>
            <w:sz w:val="22"/>
            <w:szCs w:val="22"/>
            <w:lang w:bidi="he-IL"/>
          </w:rPr>
          <w:t xml:space="preserve"> </w:t>
        </w:r>
      </w:ins>
      <w:r w:rsidR="003E2C8F">
        <w:rPr>
          <w:rFonts w:ascii="Times New Roman" w:hAnsi="Times New Roman" w:cs="Times New Roman"/>
          <w:color w:val="111D18"/>
          <w:sz w:val="22"/>
          <w:szCs w:val="22"/>
          <w:lang w:bidi="he-IL"/>
        </w:rPr>
        <w:t>(и където е приложимо - между БАНКАТА и служители на КЛИЕНТА)</w:t>
      </w:r>
      <w:r>
        <w:rPr>
          <w:rFonts w:ascii="Times New Roman" w:hAnsi="Times New Roman" w:cs="Times New Roman"/>
          <w:color w:val="111D18"/>
          <w:sz w:val="22"/>
          <w:szCs w:val="22"/>
          <w:lang w:bidi="he-IL"/>
        </w:rPr>
        <w:t xml:space="preserve">, като прилага, считано от датата на прекратяване на Договора, стандартните си условия съгласно Тарифата на БАНКАТА за клиенти юридически лица (съответно където е приложимо – съгласно Тарифата на БАНКАТА за клиенти физически лица) и Лихвения си бюлетин, независимо от това, че може да е уговорено нещо различно в този Договор или в други сключени договори между БАНКАТА и КЛИЕНТА.  С цел избягване на противоречиво тълкуване Страните се съгласяват, че настоящата алинея ще запази действието си и след прекратяване на Договора.   </w:t>
      </w: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lastRenderedPageBreak/>
        <w:t>(</w:t>
      </w:r>
      <w:r w:rsidR="003E2C8F">
        <w:rPr>
          <w:rFonts w:ascii="Times New Roman" w:hAnsi="Times New Roman" w:cs="Times New Roman"/>
          <w:color w:val="111D18"/>
          <w:sz w:val="22"/>
          <w:szCs w:val="22"/>
          <w:lang w:bidi="he-IL"/>
        </w:rPr>
        <w:t>4</w:t>
      </w:r>
      <w:r>
        <w:rPr>
          <w:rFonts w:ascii="Times New Roman" w:hAnsi="Times New Roman" w:cs="Times New Roman"/>
          <w:color w:val="111D18"/>
          <w:sz w:val="22"/>
          <w:szCs w:val="22"/>
          <w:lang w:bidi="he-IL"/>
        </w:rPr>
        <w:t xml:space="preserve">) </w:t>
      </w:r>
      <w:r w:rsidR="003E2C8F">
        <w:rPr>
          <w:rFonts w:ascii="Times New Roman" w:hAnsi="Times New Roman" w:cs="Times New Roman"/>
          <w:color w:val="111D18"/>
          <w:sz w:val="22"/>
          <w:szCs w:val="22"/>
          <w:lang w:bidi="he-IL"/>
        </w:rPr>
        <w:t xml:space="preserve">В случаите по предходната алинея, както и относно </w:t>
      </w:r>
      <w:r w:rsidR="003E2C8F">
        <w:rPr>
          <w:rFonts w:ascii="Times New Roman" w:hAnsi="Times New Roman" w:cs="Times New Roman"/>
          <w:color w:val="000300"/>
          <w:sz w:val="22"/>
          <w:szCs w:val="22"/>
          <w:lang w:bidi="he-IL"/>
        </w:rPr>
        <w:t>предоставянето на</w:t>
      </w:r>
      <w:r w:rsidR="003E2C8F" w:rsidRPr="00311C16">
        <w:rPr>
          <w:rFonts w:ascii="Times New Roman" w:hAnsi="Times New Roman" w:cs="Times New Roman"/>
          <w:color w:val="000300"/>
          <w:sz w:val="22"/>
          <w:szCs w:val="22"/>
          <w:lang w:bidi="he-IL"/>
        </w:rPr>
        <w:t xml:space="preserve"> </w:t>
      </w:r>
      <w:r w:rsidR="003E2C8F">
        <w:rPr>
          <w:rFonts w:ascii="Times New Roman" w:hAnsi="Times New Roman" w:cs="Times New Roman"/>
          <w:color w:val="000300"/>
          <w:sz w:val="22"/>
          <w:szCs w:val="22"/>
          <w:lang w:bidi="he-IL"/>
        </w:rPr>
        <w:t>услуги и продукти</w:t>
      </w:r>
      <w:r w:rsidR="003E2C8F" w:rsidRPr="00311C16">
        <w:rPr>
          <w:rFonts w:ascii="Times New Roman" w:hAnsi="Times New Roman" w:cs="Times New Roman"/>
          <w:color w:val="000300"/>
          <w:sz w:val="22"/>
          <w:szCs w:val="22"/>
          <w:lang w:bidi="he-IL"/>
        </w:rPr>
        <w:t>, които не са изрично посочени в Приложение № 1,</w:t>
      </w:r>
      <w:r w:rsidR="003E2C8F">
        <w:rPr>
          <w:rFonts w:ascii="Times New Roman" w:hAnsi="Times New Roman" w:cs="Times New Roman"/>
          <w:color w:val="000300"/>
          <w:sz w:val="22"/>
          <w:szCs w:val="22"/>
          <w:lang w:bidi="he-IL"/>
        </w:rPr>
        <w:t xml:space="preserve"> неразделна част от Договора,</w:t>
      </w:r>
      <w:r w:rsidR="003E2C8F">
        <w:rPr>
          <w:rFonts w:ascii="Times New Roman" w:hAnsi="Times New Roman" w:cs="Times New Roman"/>
          <w:color w:val="111D18"/>
          <w:sz w:val="22"/>
          <w:szCs w:val="22"/>
          <w:lang w:bidi="he-IL"/>
        </w:rPr>
        <w:t xml:space="preserve"> </w:t>
      </w:r>
      <w:r>
        <w:rPr>
          <w:rFonts w:ascii="Times New Roman" w:hAnsi="Times New Roman" w:cs="Times New Roman"/>
          <w:color w:val="111D18"/>
          <w:sz w:val="22"/>
          <w:szCs w:val="22"/>
          <w:lang w:bidi="he-IL"/>
        </w:rPr>
        <w:t xml:space="preserve">БАНКАТА си запазва правото да променя Тарифата и Лихвения си бюлетин, като </w:t>
      </w:r>
      <w:r w:rsidRPr="00005E6A">
        <w:rPr>
          <w:rFonts w:ascii="Times New Roman" w:hAnsi="Times New Roman" w:cs="Times New Roman"/>
          <w:color w:val="111D18"/>
          <w:sz w:val="22"/>
          <w:szCs w:val="22"/>
          <w:lang w:bidi="he-IL"/>
        </w:rPr>
        <w:t xml:space="preserve">промените в </w:t>
      </w:r>
      <w:r>
        <w:rPr>
          <w:rFonts w:ascii="Times New Roman" w:hAnsi="Times New Roman" w:cs="Times New Roman"/>
          <w:color w:val="111D18"/>
          <w:sz w:val="22"/>
          <w:szCs w:val="22"/>
          <w:lang w:bidi="he-IL"/>
        </w:rPr>
        <w:t>тях са задължителни за С</w:t>
      </w:r>
      <w:r w:rsidRPr="00005E6A">
        <w:rPr>
          <w:rFonts w:ascii="Times New Roman" w:hAnsi="Times New Roman" w:cs="Times New Roman"/>
          <w:color w:val="111D18"/>
          <w:sz w:val="22"/>
          <w:szCs w:val="22"/>
          <w:lang w:bidi="he-IL"/>
        </w:rPr>
        <w:t xml:space="preserve">траните от деня на влизането им в сила, за което БАНКАТА уведомява КЛИЕНТА чрез съобщения на определените за това места в банковите салони и на електронната си страница. </w:t>
      </w:r>
    </w:p>
    <w:p w:rsidR="00F770C2" w:rsidRDefault="00F770C2" w:rsidP="00F770C2">
      <w:pPr>
        <w:pStyle w:val="Style"/>
        <w:spacing w:line="278" w:lineRule="exact"/>
        <w:ind w:left="14" w:right="24"/>
        <w:jc w:val="both"/>
        <w:rPr>
          <w:rFonts w:ascii="Times New Roman" w:hAnsi="Times New Roman" w:cs="Times New Roman"/>
          <w:color w:val="111D18"/>
          <w:sz w:val="22"/>
          <w:szCs w:val="22"/>
          <w:lang w:bidi="he-IL"/>
        </w:rPr>
      </w:pPr>
    </w:p>
    <w:p w:rsidR="00F770C2" w:rsidRPr="00436E45" w:rsidRDefault="00F770C2" w:rsidP="00F770C2">
      <w:pPr>
        <w:pStyle w:val="Style"/>
        <w:spacing w:line="278" w:lineRule="exact"/>
        <w:ind w:right="24"/>
        <w:jc w:val="both"/>
        <w:rPr>
          <w:rFonts w:ascii="Times New Roman" w:hAnsi="Times New Roman" w:cs="Times New Roman"/>
          <w:b/>
          <w:color w:val="111D18"/>
          <w:sz w:val="22"/>
          <w:szCs w:val="22"/>
          <w:lang w:bidi="he-IL"/>
        </w:rPr>
      </w:pPr>
      <w:r w:rsidRPr="00436E45">
        <w:rPr>
          <w:rFonts w:ascii="Times New Roman" w:hAnsi="Times New Roman" w:cs="Times New Roman"/>
          <w:b/>
          <w:color w:val="111D18"/>
          <w:sz w:val="22"/>
          <w:szCs w:val="22"/>
          <w:lang w:bidi="he-IL"/>
        </w:rPr>
        <w:t xml:space="preserve">IV. КОНФИДЕНЦИАЛНОСТ </w:t>
      </w:r>
    </w:p>
    <w:p w:rsidR="00F770C2" w:rsidRPr="00436E45" w:rsidRDefault="00F770C2" w:rsidP="00F770C2">
      <w:pPr>
        <w:pStyle w:val="Style"/>
        <w:spacing w:line="278" w:lineRule="exact"/>
        <w:ind w:right="24"/>
        <w:jc w:val="both"/>
        <w:rPr>
          <w:rFonts w:ascii="Times New Roman" w:hAnsi="Times New Roman" w:cs="Times New Roman"/>
          <w:color w:val="111D18"/>
          <w:sz w:val="22"/>
          <w:szCs w:val="22"/>
          <w:lang w:bidi="he-IL"/>
        </w:rPr>
      </w:pPr>
    </w:p>
    <w:p w:rsidR="00F770C2" w:rsidRPr="00436E45" w:rsidRDefault="00F770C2" w:rsidP="00F770C2">
      <w:pPr>
        <w:pStyle w:val="Style"/>
        <w:spacing w:line="278" w:lineRule="exact"/>
        <w:ind w:right="24"/>
        <w:jc w:val="both"/>
        <w:rPr>
          <w:rFonts w:ascii="Times New Roman" w:hAnsi="Times New Roman" w:cs="Times New Roman"/>
          <w:color w:val="111D18"/>
          <w:sz w:val="22"/>
          <w:szCs w:val="22"/>
          <w:lang w:bidi="he-IL"/>
        </w:rPr>
      </w:pPr>
      <w:r w:rsidRPr="00436E45">
        <w:rPr>
          <w:rFonts w:ascii="Times New Roman" w:hAnsi="Times New Roman" w:cs="Times New Roman"/>
          <w:color w:val="111D18"/>
          <w:sz w:val="22"/>
          <w:szCs w:val="22"/>
          <w:lang w:bidi="he-IL"/>
        </w:rPr>
        <w:t>Чл. 6. Страните не могат да разгласяват факти и обст</w:t>
      </w:r>
      <w:r>
        <w:rPr>
          <w:rFonts w:ascii="Times New Roman" w:hAnsi="Times New Roman" w:cs="Times New Roman"/>
          <w:color w:val="111D18"/>
          <w:sz w:val="22"/>
          <w:szCs w:val="22"/>
          <w:lang w:bidi="he-IL"/>
        </w:rPr>
        <w:t xml:space="preserve">оятелства, както и всяка друга </w:t>
      </w:r>
      <w:r w:rsidRPr="00436E45">
        <w:rPr>
          <w:rFonts w:ascii="Times New Roman" w:hAnsi="Times New Roman" w:cs="Times New Roman"/>
          <w:color w:val="111D18"/>
          <w:sz w:val="22"/>
          <w:szCs w:val="22"/>
          <w:lang w:bidi="he-IL"/>
        </w:rPr>
        <w:t>поверителна информация, станала им известна във връзк</w:t>
      </w:r>
      <w:r>
        <w:rPr>
          <w:rFonts w:ascii="Times New Roman" w:hAnsi="Times New Roman" w:cs="Times New Roman"/>
          <w:color w:val="111D18"/>
          <w:sz w:val="22"/>
          <w:szCs w:val="22"/>
          <w:lang w:bidi="he-IL"/>
        </w:rPr>
        <w:t xml:space="preserve">а с изпълнение на </w:t>
      </w:r>
      <w:r w:rsidRPr="00436E45">
        <w:rPr>
          <w:rFonts w:ascii="Times New Roman" w:hAnsi="Times New Roman" w:cs="Times New Roman"/>
          <w:color w:val="111D18"/>
          <w:sz w:val="22"/>
          <w:szCs w:val="22"/>
          <w:lang w:bidi="he-IL"/>
        </w:rPr>
        <w:t xml:space="preserve">задълженията по настоящия </w:t>
      </w:r>
      <w:r>
        <w:rPr>
          <w:rFonts w:ascii="Times New Roman" w:hAnsi="Times New Roman" w:cs="Times New Roman"/>
          <w:color w:val="111D18"/>
          <w:sz w:val="22"/>
          <w:szCs w:val="22"/>
          <w:lang w:bidi="he-IL"/>
        </w:rPr>
        <w:t>Д</w:t>
      </w:r>
      <w:r w:rsidRPr="00436E45">
        <w:rPr>
          <w:rFonts w:ascii="Times New Roman" w:hAnsi="Times New Roman" w:cs="Times New Roman"/>
          <w:color w:val="111D18"/>
          <w:sz w:val="22"/>
          <w:szCs w:val="22"/>
          <w:lang w:bidi="he-IL"/>
        </w:rPr>
        <w:t>оговор, освен в предв</w:t>
      </w:r>
      <w:r>
        <w:rPr>
          <w:rFonts w:ascii="Times New Roman" w:hAnsi="Times New Roman" w:cs="Times New Roman"/>
          <w:color w:val="111D18"/>
          <w:sz w:val="22"/>
          <w:szCs w:val="22"/>
          <w:lang w:bidi="he-IL"/>
        </w:rPr>
        <w:t xml:space="preserve">идените от </w:t>
      </w:r>
      <w:r w:rsidR="003E2C8F">
        <w:rPr>
          <w:rFonts w:ascii="Times New Roman" w:hAnsi="Times New Roman" w:cs="Times New Roman"/>
          <w:color w:val="111D18"/>
          <w:sz w:val="22"/>
          <w:szCs w:val="22"/>
          <w:lang w:bidi="he-IL"/>
        </w:rPr>
        <w:t xml:space="preserve">приложимото законодателство </w:t>
      </w:r>
      <w:r>
        <w:rPr>
          <w:rFonts w:ascii="Times New Roman" w:hAnsi="Times New Roman" w:cs="Times New Roman"/>
          <w:color w:val="111D18"/>
          <w:sz w:val="22"/>
          <w:szCs w:val="22"/>
          <w:lang w:bidi="he-IL"/>
        </w:rPr>
        <w:t xml:space="preserve">случаи или с </w:t>
      </w:r>
      <w:r w:rsidRPr="00436E45">
        <w:rPr>
          <w:rFonts w:ascii="Times New Roman" w:hAnsi="Times New Roman" w:cs="Times New Roman"/>
          <w:color w:val="111D18"/>
          <w:sz w:val="22"/>
          <w:szCs w:val="22"/>
          <w:lang w:bidi="he-IL"/>
        </w:rPr>
        <w:t xml:space="preserve">изрично писмено съгласие на другата </w:t>
      </w:r>
      <w:r>
        <w:rPr>
          <w:rFonts w:ascii="Times New Roman" w:hAnsi="Times New Roman" w:cs="Times New Roman"/>
          <w:color w:val="111D18"/>
          <w:sz w:val="22"/>
          <w:szCs w:val="22"/>
          <w:lang w:bidi="he-IL"/>
        </w:rPr>
        <w:t>С</w:t>
      </w:r>
      <w:r w:rsidRPr="00436E45">
        <w:rPr>
          <w:rFonts w:ascii="Times New Roman" w:hAnsi="Times New Roman" w:cs="Times New Roman"/>
          <w:color w:val="111D18"/>
          <w:sz w:val="22"/>
          <w:szCs w:val="22"/>
          <w:lang w:bidi="he-IL"/>
        </w:rPr>
        <w:t xml:space="preserve">трана. </w:t>
      </w:r>
    </w:p>
    <w:p w:rsidR="00F770C2" w:rsidRPr="00436E45" w:rsidRDefault="00F770C2" w:rsidP="00F770C2">
      <w:pPr>
        <w:pStyle w:val="Style"/>
        <w:spacing w:line="278" w:lineRule="exact"/>
        <w:ind w:right="24"/>
        <w:jc w:val="both"/>
        <w:rPr>
          <w:rFonts w:ascii="Times New Roman" w:hAnsi="Times New Roman" w:cs="Times New Roman"/>
          <w:color w:val="111D18"/>
          <w:sz w:val="22"/>
          <w:szCs w:val="22"/>
          <w:lang w:bidi="he-IL"/>
        </w:rPr>
      </w:pPr>
    </w:p>
    <w:p w:rsidR="00F770C2" w:rsidRPr="00436E45" w:rsidRDefault="00F770C2" w:rsidP="00F770C2">
      <w:pPr>
        <w:pStyle w:val="Style"/>
        <w:spacing w:line="278" w:lineRule="exact"/>
        <w:ind w:right="24"/>
        <w:jc w:val="both"/>
        <w:rPr>
          <w:rFonts w:ascii="Times New Roman" w:hAnsi="Times New Roman" w:cs="Times New Roman"/>
          <w:b/>
          <w:color w:val="111D18"/>
          <w:sz w:val="22"/>
          <w:szCs w:val="22"/>
          <w:lang w:bidi="he-IL"/>
        </w:rPr>
      </w:pPr>
      <w:r w:rsidRPr="00436E45">
        <w:rPr>
          <w:rFonts w:ascii="Times New Roman" w:hAnsi="Times New Roman" w:cs="Times New Roman"/>
          <w:b/>
          <w:color w:val="111D18"/>
          <w:sz w:val="22"/>
          <w:szCs w:val="22"/>
          <w:lang w:bidi="he-IL"/>
        </w:rPr>
        <w:t>V.</w:t>
      </w:r>
      <w:r>
        <w:rPr>
          <w:rFonts w:ascii="Times New Roman" w:hAnsi="Times New Roman" w:cs="Times New Roman"/>
          <w:b/>
          <w:color w:val="111D18"/>
          <w:sz w:val="22"/>
          <w:szCs w:val="22"/>
          <w:lang w:bidi="he-IL"/>
        </w:rPr>
        <w:t xml:space="preserve"> ОБЩИ У</w:t>
      </w:r>
      <w:r w:rsidRPr="00436E45">
        <w:rPr>
          <w:rFonts w:ascii="Times New Roman" w:hAnsi="Times New Roman" w:cs="Times New Roman"/>
          <w:b/>
          <w:color w:val="111D18"/>
          <w:sz w:val="22"/>
          <w:szCs w:val="22"/>
          <w:lang w:bidi="he-IL"/>
        </w:rPr>
        <w:t xml:space="preserve">СЛОВИЯ </w:t>
      </w:r>
    </w:p>
    <w:p w:rsidR="00F770C2" w:rsidRPr="00436E45" w:rsidRDefault="00F770C2" w:rsidP="00F770C2">
      <w:pPr>
        <w:pStyle w:val="Style"/>
        <w:spacing w:line="278" w:lineRule="exact"/>
        <w:ind w:right="24"/>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t xml:space="preserve"> </w:t>
      </w:r>
    </w:p>
    <w:p w:rsidR="00F770C2" w:rsidRPr="00436E45" w:rsidRDefault="00F770C2" w:rsidP="00F770C2">
      <w:pPr>
        <w:pStyle w:val="Style"/>
        <w:spacing w:line="278" w:lineRule="exact"/>
        <w:ind w:right="24"/>
        <w:jc w:val="both"/>
        <w:rPr>
          <w:rFonts w:ascii="Times New Roman" w:hAnsi="Times New Roman" w:cs="Times New Roman"/>
          <w:color w:val="111D18"/>
          <w:sz w:val="22"/>
          <w:szCs w:val="22"/>
          <w:lang w:bidi="he-IL"/>
        </w:rPr>
      </w:pPr>
      <w:r>
        <w:rPr>
          <w:rFonts w:ascii="Times New Roman" w:hAnsi="Times New Roman" w:cs="Times New Roman"/>
          <w:color w:val="111D18"/>
          <w:sz w:val="22"/>
          <w:szCs w:val="22"/>
          <w:lang w:bidi="he-IL"/>
        </w:rPr>
        <w:t xml:space="preserve">Чл. </w:t>
      </w:r>
      <w:r w:rsidRPr="00436E45">
        <w:rPr>
          <w:rFonts w:ascii="Times New Roman" w:hAnsi="Times New Roman" w:cs="Times New Roman"/>
          <w:color w:val="111D18"/>
          <w:sz w:val="22"/>
          <w:szCs w:val="22"/>
          <w:lang w:bidi="he-IL"/>
        </w:rPr>
        <w:t>7. (1) Всички изменения и допълнения на насто</w:t>
      </w:r>
      <w:r>
        <w:rPr>
          <w:rFonts w:ascii="Times New Roman" w:hAnsi="Times New Roman" w:cs="Times New Roman"/>
          <w:color w:val="111D18"/>
          <w:sz w:val="22"/>
          <w:szCs w:val="22"/>
          <w:lang w:bidi="he-IL"/>
        </w:rPr>
        <w:t xml:space="preserve">ящия Договор ще се извършват с </w:t>
      </w:r>
      <w:r w:rsidRPr="00436E45">
        <w:rPr>
          <w:rFonts w:ascii="Times New Roman" w:hAnsi="Times New Roman" w:cs="Times New Roman"/>
          <w:color w:val="111D18"/>
          <w:sz w:val="22"/>
          <w:szCs w:val="22"/>
          <w:lang w:bidi="he-IL"/>
        </w:rPr>
        <w:t xml:space="preserve">подписване на допълнителни споразумения между </w:t>
      </w:r>
      <w:r>
        <w:rPr>
          <w:rFonts w:ascii="Times New Roman" w:hAnsi="Times New Roman" w:cs="Times New Roman"/>
          <w:color w:val="111D18"/>
          <w:sz w:val="22"/>
          <w:szCs w:val="22"/>
          <w:lang w:bidi="he-IL"/>
        </w:rPr>
        <w:t>С</w:t>
      </w:r>
      <w:r w:rsidRPr="00436E45">
        <w:rPr>
          <w:rFonts w:ascii="Times New Roman" w:hAnsi="Times New Roman" w:cs="Times New Roman"/>
          <w:color w:val="111D18"/>
          <w:sz w:val="22"/>
          <w:szCs w:val="22"/>
          <w:lang w:bidi="he-IL"/>
        </w:rPr>
        <w:t>тр</w:t>
      </w:r>
      <w:r>
        <w:rPr>
          <w:rFonts w:ascii="Times New Roman" w:hAnsi="Times New Roman" w:cs="Times New Roman"/>
          <w:color w:val="111D18"/>
          <w:sz w:val="22"/>
          <w:szCs w:val="22"/>
          <w:lang w:bidi="he-IL"/>
        </w:rPr>
        <w:t xml:space="preserve">аните, които стават неразделна </w:t>
      </w:r>
      <w:r w:rsidRPr="00436E45">
        <w:rPr>
          <w:rFonts w:ascii="Times New Roman" w:hAnsi="Times New Roman" w:cs="Times New Roman"/>
          <w:color w:val="111D18"/>
          <w:sz w:val="22"/>
          <w:szCs w:val="22"/>
          <w:lang w:bidi="he-IL"/>
        </w:rPr>
        <w:t xml:space="preserve">част от </w:t>
      </w:r>
      <w:r>
        <w:rPr>
          <w:rFonts w:ascii="Times New Roman" w:hAnsi="Times New Roman" w:cs="Times New Roman"/>
          <w:color w:val="111D18"/>
          <w:sz w:val="22"/>
          <w:szCs w:val="22"/>
          <w:lang w:bidi="he-IL"/>
        </w:rPr>
        <w:t>Договора</w:t>
      </w:r>
      <w:r w:rsidRPr="00436E45">
        <w:rPr>
          <w:rFonts w:ascii="Times New Roman" w:hAnsi="Times New Roman" w:cs="Times New Roman"/>
          <w:color w:val="111D18"/>
          <w:sz w:val="22"/>
          <w:szCs w:val="22"/>
          <w:lang w:bidi="he-IL"/>
        </w:rPr>
        <w:t xml:space="preserve">. </w:t>
      </w:r>
    </w:p>
    <w:p w:rsidR="00F770C2" w:rsidRPr="004F3019" w:rsidRDefault="00F770C2" w:rsidP="00F770C2">
      <w:pPr>
        <w:pStyle w:val="Style"/>
        <w:spacing w:line="278" w:lineRule="exact"/>
        <w:ind w:right="24"/>
        <w:jc w:val="both"/>
        <w:rPr>
          <w:rFonts w:ascii="Times New Roman" w:hAnsi="Times New Roman" w:cs="Times New Roman"/>
          <w:color w:val="111D18"/>
          <w:sz w:val="22"/>
          <w:szCs w:val="22"/>
          <w:lang w:val="en-US" w:bidi="he-IL"/>
        </w:rPr>
      </w:pPr>
    </w:p>
    <w:p w:rsidR="00F770C2" w:rsidRPr="00436E45" w:rsidRDefault="00F770C2" w:rsidP="00F770C2">
      <w:pPr>
        <w:pStyle w:val="Style"/>
        <w:spacing w:line="278" w:lineRule="exact"/>
        <w:ind w:right="24"/>
        <w:jc w:val="both"/>
        <w:rPr>
          <w:rFonts w:ascii="Times New Roman" w:hAnsi="Times New Roman" w:cs="Times New Roman"/>
          <w:color w:val="111D18"/>
          <w:sz w:val="22"/>
          <w:szCs w:val="22"/>
          <w:lang w:bidi="he-IL"/>
        </w:rPr>
      </w:pPr>
      <w:r w:rsidRPr="00436E45">
        <w:rPr>
          <w:rFonts w:ascii="Times New Roman" w:hAnsi="Times New Roman" w:cs="Times New Roman"/>
          <w:color w:val="111D18"/>
          <w:sz w:val="22"/>
          <w:szCs w:val="22"/>
          <w:lang w:bidi="he-IL"/>
        </w:rPr>
        <w:t>(</w:t>
      </w:r>
      <w:r>
        <w:rPr>
          <w:rFonts w:ascii="Times New Roman" w:hAnsi="Times New Roman" w:cs="Times New Roman"/>
          <w:color w:val="111D18"/>
          <w:sz w:val="22"/>
          <w:szCs w:val="22"/>
          <w:lang w:bidi="he-IL"/>
        </w:rPr>
        <w:t>2</w:t>
      </w:r>
      <w:r w:rsidRPr="00436E45">
        <w:rPr>
          <w:rFonts w:ascii="Times New Roman" w:hAnsi="Times New Roman" w:cs="Times New Roman"/>
          <w:color w:val="111D18"/>
          <w:sz w:val="22"/>
          <w:szCs w:val="22"/>
          <w:lang w:bidi="he-IL"/>
        </w:rPr>
        <w:t>). П</w:t>
      </w:r>
      <w:r>
        <w:rPr>
          <w:rFonts w:ascii="Times New Roman" w:hAnsi="Times New Roman" w:cs="Times New Roman"/>
          <w:color w:val="111D18"/>
          <w:sz w:val="22"/>
          <w:szCs w:val="22"/>
          <w:lang w:bidi="he-IL"/>
        </w:rPr>
        <w:t>ри</w:t>
      </w:r>
      <w:r w:rsidRPr="00436E45">
        <w:rPr>
          <w:rFonts w:ascii="Times New Roman" w:hAnsi="Times New Roman" w:cs="Times New Roman"/>
          <w:color w:val="111D18"/>
          <w:sz w:val="22"/>
          <w:szCs w:val="22"/>
          <w:lang w:bidi="he-IL"/>
        </w:rPr>
        <w:t xml:space="preserve"> непостигане на съгласие между Страните</w:t>
      </w:r>
      <w:r>
        <w:rPr>
          <w:rFonts w:ascii="Times New Roman" w:hAnsi="Times New Roman" w:cs="Times New Roman"/>
          <w:color w:val="111D18"/>
          <w:sz w:val="22"/>
          <w:szCs w:val="22"/>
          <w:lang w:bidi="he-IL"/>
        </w:rPr>
        <w:t xml:space="preserve">, споровете по този Договор се </w:t>
      </w:r>
      <w:r w:rsidRPr="00436E45">
        <w:rPr>
          <w:rFonts w:ascii="Times New Roman" w:hAnsi="Times New Roman" w:cs="Times New Roman"/>
          <w:color w:val="111D18"/>
          <w:sz w:val="22"/>
          <w:szCs w:val="22"/>
          <w:lang w:bidi="he-IL"/>
        </w:rPr>
        <w:t>отнасят за разрешаване от компетентния български съд</w:t>
      </w:r>
      <w:r>
        <w:rPr>
          <w:rFonts w:ascii="Times New Roman" w:hAnsi="Times New Roman" w:cs="Times New Roman"/>
          <w:color w:val="111D18"/>
          <w:sz w:val="22"/>
          <w:szCs w:val="22"/>
          <w:lang w:bidi="he-IL"/>
        </w:rPr>
        <w:t xml:space="preserve"> в гр. София</w:t>
      </w:r>
      <w:r w:rsidRPr="00436E45">
        <w:rPr>
          <w:rFonts w:ascii="Times New Roman" w:hAnsi="Times New Roman" w:cs="Times New Roman"/>
          <w:color w:val="111D18"/>
          <w:sz w:val="22"/>
          <w:szCs w:val="22"/>
          <w:lang w:bidi="he-IL"/>
        </w:rPr>
        <w:t xml:space="preserve">. </w:t>
      </w:r>
    </w:p>
    <w:p w:rsidR="00F770C2" w:rsidRPr="00436E45" w:rsidRDefault="00F770C2" w:rsidP="00F770C2">
      <w:pPr>
        <w:pStyle w:val="Style"/>
        <w:spacing w:line="278" w:lineRule="exact"/>
        <w:ind w:right="24"/>
        <w:jc w:val="both"/>
        <w:rPr>
          <w:rFonts w:ascii="Times New Roman" w:hAnsi="Times New Roman" w:cs="Times New Roman"/>
          <w:color w:val="111D18"/>
          <w:sz w:val="22"/>
          <w:szCs w:val="22"/>
          <w:lang w:bidi="he-IL"/>
        </w:rPr>
      </w:pPr>
    </w:p>
    <w:p w:rsidR="00F770C2" w:rsidRPr="0045076A" w:rsidRDefault="00F770C2" w:rsidP="00F770C2">
      <w:pPr>
        <w:pStyle w:val="Style"/>
        <w:spacing w:line="278" w:lineRule="exact"/>
        <w:ind w:right="24"/>
        <w:jc w:val="both"/>
        <w:rPr>
          <w:rFonts w:ascii="Times New Roman" w:hAnsi="Times New Roman" w:cs="Times New Roman"/>
          <w:color w:val="111D18"/>
          <w:sz w:val="22"/>
          <w:szCs w:val="22"/>
          <w:lang w:val="en-US" w:bidi="he-IL"/>
        </w:rPr>
      </w:pPr>
      <w:r w:rsidRPr="00436E45">
        <w:rPr>
          <w:rFonts w:ascii="Times New Roman" w:hAnsi="Times New Roman" w:cs="Times New Roman"/>
          <w:color w:val="111D18"/>
          <w:sz w:val="22"/>
          <w:szCs w:val="22"/>
          <w:lang w:bidi="he-IL"/>
        </w:rPr>
        <w:t>(</w:t>
      </w:r>
      <w:r>
        <w:rPr>
          <w:rFonts w:ascii="Times New Roman" w:hAnsi="Times New Roman" w:cs="Times New Roman"/>
          <w:color w:val="111D18"/>
          <w:sz w:val="22"/>
          <w:szCs w:val="22"/>
          <w:lang w:bidi="he-IL"/>
        </w:rPr>
        <w:t>3</w:t>
      </w:r>
      <w:r w:rsidRPr="00436E45">
        <w:rPr>
          <w:rFonts w:ascii="Times New Roman" w:hAnsi="Times New Roman" w:cs="Times New Roman"/>
          <w:color w:val="111D18"/>
          <w:sz w:val="22"/>
          <w:szCs w:val="22"/>
          <w:lang w:bidi="he-IL"/>
        </w:rPr>
        <w:t xml:space="preserve">). За неуредените в </w:t>
      </w:r>
      <w:r>
        <w:rPr>
          <w:rFonts w:ascii="Times New Roman" w:hAnsi="Times New Roman" w:cs="Times New Roman"/>
          <w:color w:val="111D18"/>
          <w:sz w:val="22"/>
          <w:szCs w:val="22"/>
          <w:lang w:bidi="he-IL"/>
        </w:rPr>
        <w:t>Д</w:t>
      </w:r>
      <w:r w:rsidRPr="00436E45">
        <w:rPr>
          <w:rFonts w:ascii="Times New Roman" w:hAnsi="Times New Roman" w:cs="Times New Roman"/>
          <w:color w:val="111D18"/>
          <w:sz w:val="22"/>
          <w:szCs w:val="22"/>
          <w:lang w:bidi="he-IL"/>
        </w:rPr>
        <w:t xml:space="preserve">оговора </w:t>
      </w:r>
      <w:r>
        <w:rPr>
          <w:rFonts w:ascii="Times New Roman" w:hAnsi="Times New Roman" w:cs="Times New Roman"/>
          <w:color w:val="111D18"/>
          <w:sz w:val="22"/>
          <w:szCs w:val="22"/>
          <w:lang w:bidi="he-IL"/>
        </w:rPr>
        <w:t>въпроси</w:t>
      </w:r>
      <w:r w:rsidRPr="00436E45">
        <w:rPr>
          <w:rFonts w:ascii="Times New Roman" w:hAnsi="Times New Roman" w:cs="Times New Roman"/>
          <w:color w:val="111D18"/>
          <w:sz w:val="22"/>
          <w:szCs w:val="22"/>
          <w:lang w:bidi="he-IL"/>
        </w:rPr>
        <w:t xml:space="preserve"> се прилаг</w:t>
      </w:r>
      <w:r>
        <w:rPr>
          <w:rFonts w:ascii="Times New Roman" w:hAnsi="Times New Roman" w:cs="Times New Roman"/>
          <w:color w:val="111D18"/>
          <w:sz w:val="22"/>
          <w:szCs w:val="22"/>
          <w:lang w:bidi="he-IL"/>
        </w:rPr>
        <w:t xml:space="preserve">ат разпоредбите на действащото българско </w:t>
      </w:r>
      <w:r w:rsidRPr="00436E45">
        <w:rPr>
          <w:rFonts w:ascii="Times New Roman" w:hAnsi="Times New Roman" w:cs="Times New Roman"/>
          <w:color w:val="111D18"/>
          <w:sz w:val="22"/>
          <w:szCs w:val="22"/>
          <w:lang w:bidi="he-IL"/>
        </w:rPr>
        <w:t xml:space="preserve">законодателство, Тарифата </w:t>
      </w:r>
      <w:r>
        <w:rPr>
          <w:rFonts w:ascii="Times New Roman" w:hAnsi="Times New Roman" w:cs="Times New Roman"/>
          <w:color w:val="111D18"/>
          <w:sz w:val="22"/>
          <w:szCs w:val="22"/>
          <w:lang w:bidi="he-IL"/>
        </w:rPr>
        <w:t xml:space="preserve">на БАНКАТА и Лихвения бюлетин на БАНКАТА, с които с подписването на Договора КЛИЕНТЪТ  декларира, че е </w:t>
      </w:r>
      <w:r w:rsidRPr="00436E45">
        <w:rPr>
          <w:rFonts w:ascii="Times New Roman" w:hAnsi="Times New Roman" w:cs="Times New Roman"/>
          <w:color w:val="111D18"/>
          <w:sz w:val="22"/>
          <w:szCs w:val="22"/>
          <w:lang w:bidi="he-IL"/>
        </w:rPr>
        <w:t xml:space="preserve">запознат и </w:t>
      </w:r>
      <w:r>
        <w:rPr>
          <w:rFonts w:ascii="Times New Roman" w:hAnsi="Times New Roman" w:cs="Times New Roman"/>
          <w:color w:val="111D18"/>
          <w:sz w:val="22"/>
          <w:szCs w:val="22"/>
          <w:lang w:bidi="he-IL"/>
        </w:rPr>
        <w:t xml:space="preserve">ги </w:t>
      </w:r>
      <w:r w:rsidRPr="00436E45">
        <w:rPr>
          <w:rFonts w:ascii="Times New Roman" w:hAnsi="Times New Roman" w:cs="Times New Roman"/>
          <w:color w:val="111D18"/>
          <w:sz w:val="22"/>
          <w:szCs w:val="22"/>
          <w:lang w:bidi="he-IL"/>
        </w:rPr>
        <w:t>прием</w:t>
      </w:r>
      <w:r>
        <w:rPr>
          <w:rFonts w:ascii="Times New Roman" w:hAnsi="Times New Roman" w:cs="Times New Roman"/>
          <w:color w:val="111D18"/>
          <w:sz w:val="22"/>
          <w:szCs w:val="22"/>
          <w:lang w:bidi="he-IL"/>
        </w:rPr>
        <w:t xml:space="preserve">а като неразделна част от Договора </w:t>
      </w:r>
      <w:r w:rsidRPr="00436E45">
        <w:rPr>
          <w:rFonts w:ascii="Times New Roman" w:hAnsi="Times New Roman" w:cs="Times New Roman"/>
          <w:color w:val="111D18"/>
          <w:sz w:val="22"/>
          <w:szCs w:val="22"/>
          <w:lang w:bidi="he-IL"/>
        </w:rPr>
        <w:t>.</w:t>
      </w:r>
    </w:p>
    <w:p w:rsidR="00F770C2" w:rsidRDefault="00F770C2" w:rsidP="00F770C2">
      <w:pPr>
        <w:pStyle w:val="Style"/>
        <w:spacing w:line="283" w:lineRule="exact"/>
        <w:ind w:right="5"/>
        <w:jc w:val="both"/>
        <w:rPr>
          <w:rFonts w:ascii="Times New Roman" w:hAnsi="Times New Roman" w:cs="Times New Roman"/>
          <w:color w:val="040D09"/>
          <w:sz w:val="22"/>
          <w:szCs w:val="22"/>
          <w:lang w:bidi="he-IL"/>
        </w:rPr>
      </w:pPr>
      <w:r>
        <w:rPr>
          <w:rFonts w:ascii="Times New Roman" w:hAnsi="Times New Roman" w:cs="Times New Roman"/>
          <w:color w:val="040D09"/>
          <w:sz w:val="22"/>
          <w:szCs w:val="22"/>
          <w:lang w:bidi="he-IL"/>
        </w:rPr>
        <w:t>Ч</w:t>
      </w:r>
      <w:r>
        <w:rPr>
          <w:rFonts w:ascii="Times New Roman" w:hAnsi="Times New Roman" w:cs="Times New Roman"/>
          <w:color w:val="1A2420"/>
          <w:sz w:val="22"/>
          <w:szCs w:val="22"/>
          <w:lang w:bidi="he-IL"/>
        </w:rPr>
        <w:t>л</w:t>
      </w:r>
      <w:r>
        <w:rPr>
          <w:rFonts w:ascii="Times New Roman" w:hAnsi="Times New Roman" w:cs="Times New Roman"/>
          <w:color w:val="040D09"/>
          <w:sz w:val="22"/>
          <w:szCs w:val="22"/>
          <w:lang w:bidi="he-IL"/>
        </w:rPr>
        <w:t>. 8. Всич</w:t>
      </w:r>
      <w:r>
        <w:rPr>
          <w:rFonts w:ascii="Times New Roman" w:hAnsi="Times New Roman" w:cs="Times New Roman"/>
          <w:color w:val="1A2420"/>
          <w:sz w:val="22"/>
          <w:szCs w:val="22"/>
          <w:lang w:bidi="he-IL"/>
        </w:rPr>
        <w:t xml:space="preserve">ки </w:t>
      </w:r>
      <w:r>
        <w:rPr>
          <w:rFonts w:ascii="Times New Roman" w:hAnsi="Times New Roman" w:cs="Times New Roman"/>
          <w:color w:val="040D09"/>
          <w:sz w:val="22"/>
          <w:szCs w:val="22"/>
          <w:lang w:bidi="he-IL"/>
        </w:rPr>
        <w:t>съобще</w:t>
      </w:r>
      <w:r>
        <w:rPr>
          <w:rFonts w:ascii="Times New Roman" w:hAnsi="Times New Roman" w:cs="Times New Roman"/>
          <w:color w:val="1A2420"/>
          <w:sz w:val="22"/>
          <w:szCs w:val="22"/>
          <w:lang w:bidi="he-IL"/>
        </w:rPr>
        <w:t>ни</w:t>
      </w:r>
      <w:r>
        <w:rPr>
          <w:rFonts w:ascii="Times New Roman" w:hAnsi="Times New Roman" w:cs="Times New Roman"/>
          <w:color w:val="040D09"/>
          <w:sz w:val="22"/>
          <w:szCs w:val="22"/>
          <w:lang w:bidi="he-IL"/>
        </w:rPr>
        <w:t>я</w:t>
      </w:r>
      <w:r>
        <w:rPr>
          <w:rFonts w:ascii="Times New Roman" w:hAnsi="Times New Roman" w:cs="Times New Roman"/>
          <w:color w:val="3A4441"/>
          <w:sz w:val="22"/>
          <w:szCs w:val="22"/>
          <w:lang w:bidi="he-IL"/>
        </w:rPr>
        <w:t xml:space="preserve">, </w:t>
      </w:r>
      <w:r>
        <w:rPr>
          <w:rFonts w:ascii="Times New Roman" w:hAnsi="Times New Roman" w:cs="Times New Roman"/>
          <w:color w:val="040D09"/>
          <w:sz w:val="22"/>
          <w:szCs w:val="22"/>
          <w:lang w:bidi="he-IL"/>
        </w:rPr>
        <w:t>декларации</w:t>
      </w:r>
      <w:r>
        <w:rPr>
          <w:rFonts w:ascii="Times New Roman" w:hAnsi="Times New Roman" w:cs="Times New Roman"/>
          <w:color w:val="1A2420"/>
          <w:sz w:val="22"/>
          <w:szCs w:val="22"/>
          <w:lang w:bidi="he-IL"/>
        </w:rPr>
        <w:t xml:space="preserve">, </w:t>
      </w:r>
      <w:r>
        <w:rPr>
          <w:rFonts w:ascii="Times New Roman" w:hAnsi="Times New Roman" w:cs="Times New Roman"/>
          <w:color w:val="040D09"/>
          <w:sz w:val="22"/>
          <w:szCs w:val="22"/>
          <w:lang w:bidi="he-IL"/>
        </w:rPr>
        <w:t>съглас</w:t>
      </w:r>
      <w:r>
        <w:rPr>
          <w:rFonts w:ascii="Times New Roman" w:hAnsi="Times New Roman" w:cs="Times New Roman"/>
          <w:color w:val="1A2420"/>
          <w:sz w:val="22"/>
          <w:szCs w:val="22"/>
          <w:lang w:bidi="he-IL"/>
        </w:rPr>
        <w:t>и</w:t>
      </w:r>
      <w:r>
        <w:rPr>
          <w:rFonts w:ascii="Times New Roman" w:hAnsi="Times New Roman" w:cs="Times New Roman"/>
          <w:color w:val="040D09"/>
          <w:sz w:val="22"/>
          <w:szCs w:val="22"/>
          <w:lang w:bidi="he-IL"/>
        </w:rPr>
        <w:t>я</w:t>
      </w:r>
      <w:r>
        <w:rPr>
          <w:rFonts w:ascii="Times New Roman" w:hAnsi="Times New Roman" w:cs="Times New Roman"/>
          <w:color w:val="3A4441"/>
          <w:sz w:val="22"/>
          <w:szCs w:val="22"/>
          <w:lang w:bidi="he-IL"/>
        </w:rPr>
        <w:t xml:space="preserve">, </w:t>
      </w:r>
      <w:r>
        <w:rPr>
          <w:rFonts w:ascii="Times New Roman" w:hAnsi="Times New Roman" w:cs="Times New Roman"/>
          <w:color w:val="040D09"/>
          <w:sz w:val="22"/>
          <w:szCs w:val="22"/>
          <w:lang w:bidi="he-IL"/>
        </w:rPr>
        <w:t>мо</w:t>
      </w:r>
      <w:r>
        <w:rPr>
          <w:rFonts w:ascii="Times New Roman" w:hAnsi="Times New Roman" w:cs="Times New Roman"/>
          <w:color w:val="1A2420"/>
          <w:sz w:val="22"/>
          <w:szCs w:val="22"/>
          <w:lang w:bidi="he-IL"/>
        </w:rPr>
        <w:t>л</w:t>
      </w:r>
      <w:r>
        <w:rPr>
          <w:rFonts w:ascii="Times New Roman" w:hAnsi="Times New Roman" w:cs="Times New Roman"/>
          <w:color w:val="040D09"/>
          <w:sz w:val="22"/>
          <w:szCs w:val="22"/>
          <w:lang w:bidi="he-IL"/>
        </w:rPr>
        <w:t xml:space="preserve">би, </w:t>
      </w:r>
      <w:r>
        <w:rPr>
          <w:rFonts w:ascii="Times New Roman" w:hAnsi="Times New Roman" w:cs="Times New Roman"/>
          <w:color w:val="1A2420"/>
          <w:sz w:val="22"/>
          <w:szCs w:val="22"/>
          <w:lang w:bidi="he-IL"/>
        </w:rPr>
        <w:t>и</w:t>
      </w:r>
      <w:r>
        <w:rPr>
          <w:rFonts w:ascii="Times New Roman" w:hAnsi="Times New Roman" w:cs="Times New Roman"/>
          <w:color w:val="040D09"/>
          <w:sz w:val="22"/>
          <w:szCs w:val="22"/>
          <w:lang w:bidi="he-IL"/>
        </w:rPr>
        <w:t xml:space="preserve">нформации и </w:t>
      </w:r>
      <w:r>
        <w:rPr>
          <w:rFonts w:ascii="Times New Roman" w:hAnsi="Times New Roman" w:cs="Times New Roman"/>
          <w:color w:val="1A2420"/>
          <w:sz w:val="22"/>
          <w:szCs w:val="22"/>
          <w:lang w:bidi="he-IL"/>
        </w:rPr>
        <w:t>д</w:t>
      </w:r>
      <w:r>
        <w:rPr>
          <w:rFonts w:ascii="Times New Roman" w:hAnsi="Times New Roman" w:cs="Times New Roman"/>
          <w:color w:val="040D09"/>
          <w:sz w:val="22"/>
          <w:szCs w:val="22"/>
          <w:lang w:bidi="he-IL"/>
        </w:rPr>
        <w:t>р. във връ</w:t>
      </w:r>
      <w:r>
        <w:rPr>
          <w:rFonts w:ascii="Times New Roman" w:hAnsi="Times New Roman" w:cs="Times New Roman"/>
          <w:color w:val="1A2420"/>
          <w:sz w:val="22"/>
          <w:szCs w:val="22"/>
          <w:lang w:bidi="he-IL"/>
        </w:rPr>
        <w:t>з</w:t>
      </w:r>
      <w:r>
        <w:rPr>
          <w:rFonts w:ascii="Times New Roman" w:hAnsi="Times New Roman" w:cs="Times New Roman"/>
          <w:color w:val="040D09"/>
          <w:sz w:val="22"/>
          <w:szCs w:val="22"/>
          <w:lang w:bidi="he-IL"/>
        </w:rPr>
        <w:t xml:space="preserve">ка с </w:t>
      </w:r>
      <w:r>
        <w:rPr>
          <w:rFonts w:ascii="Times New Roman" w:hAnsi="Times New Roman" w:cs="Times New Roman"/>
          <w:color w:val="040D09"/>
          <w:sz w:val="22"/>
          <w:szCs w:val="22"/>
          <w:lang w:bidi="he-IL"/>
        </w:rPr>
        <w:br/>
        <w:t>изпъ</w:t>
      </w:r>
      <w:r>
        <w:rPr>
          <w:rFonts w:ascii="Times New Roman" w:hAnsi="Times New Roman" w:cs="Times New Roman"/>
          <w:color w:val="1A2420"/>
          <w:sz w:val="22"/>
          <w:szCs w:val="22"/>
          <w:lang w:bidi="he-IL"/>
        </w:rPr>
        <w:t>л</w:t>
      </w:r>
      <w:r>
        <w:rPr>
          <w:rFonts w:ascii="Times New Roman" w:hAnsi="Times New Roman" w:cs="Times New Roman"/>
          <w:color w:val="040D09"/>
          <w:sz w:val="22"/>
          <w:szCs w:val="22"/>
          <w:lang w:bidi="he-IL"/>
        </w:rPr>
        <w:t>не</w:t>
      </w:r>
      <w:r>
        <w:rPr>
          <w:rFonts w:ascii="Times New Roman" w:hAnsi="Times New Roman" w:cs="Times New Roman"/>
          <w:color w:val="1A2420"/>
          <w:sz w:val="22"/>
          <w:szCs w:val="22"/>
          <w:lang w:bidi="he-IL"/>
        </w:rPr>
        <w:t>ни</w:t>
      </w:r>
      <w:r>
        <w:rPr>
          <w:rFonts w:ascii="Times New Roman" w:hAnsi="Times New Roman" w:cs="Times New Roman"/>
          <w:color w:val="040D09"/>
          <w:sz w:val="22"/>
          <w:szCs w:val="22"/>
          <w:lang w:bidi="he-IL"/>
        </w:rPr>
        <w:t>ето на настоящия Договор, се адресират</w:t>
      </w:r>
      <w:r>
        <w:rPr>
          <w:rFonts w:ascii="Times New Roman" w:hAnsi="Times New Roman" w:cs="Times New Roman"/>
          <w:color w:val="3A4441"/>
          <w:sz w:val="22"/>
          <w:szCs w:val="22"/>
          <w:lang w:bidi="he-IL"/>
        </w:rPr>
        <w:t xml:space="preserve">, </w:t>
      </w:r>
      <w:r>
        <w:rPr>
          <w:rFonts w:ascii="Times New Roman" w:hAnsi="Times New Roman" w:cs="Times New Roman"/>
          <w:color w:val="040D09"/>
          <w:sz w:val="22"/>
          <w:szCs w:val="22"/>
          <w:lang w:bidi="he-IL"/>
        </w:rPr>
        <w:t>както сле</w:t>
      </w:r>
      <w:r>
        <w:rPr>
          <w:rFonts w:ascii="Times New Roman" w:hAnsi="Times New Roman" w:cs="Times New Roman"/>
          <w:color w:val="1A2420"/>
          <w:sz w:val="22"/>
          <w:szCs w:val="22"/>
          <w:lang w:bidi="he-IL"/>
        </w:rPr>
        <w:t>д</w:t>
      </w:r>
      <w:r>
        <w:rPr>
          <w:rFonts w:ascii="Times New Roman" w:hAnsi="Times New Roman" w:cs="Times New Roman"/>
          <w:color w:val="040D09"/>
          <w:sz w:val="22"/>
          <w:szCs w:val="22"/>
          <w:lang w:bidi="he-IL"/>
        </w:rPr>
        <w:t xml:space="preserve">ва: </w:t>
      </w:r>
    </w:p>
    <w:p w:rsidR="00F770C2" w:rsidRDefault="00F770C2" w:rsidP="00F770C2">
      <w:pPr>
        <w:pStyle w:val="Style"/>
        <w:rPr>
          <w:rFonts w:ascii="Times New Roman" w:hAnsi="Times New Roman" w:cs="Times New Roman"/>
          <w:sz w:val="22"/>
          <w:szCs w:val="22"/>
          <w:lang w:bidi="he-IL"/>
        </w:rPr>
        <w:sectPr w:rsidR="00F770C2" w:rsidSect="00870958">
          <w:footerReference w:type="default" r:id="rId8"/>
          <w:pgSz w:w="11907" w:h="16840"/>
          <w:pgMar w:top="709" w:right="1467" w:bottom="360" w:left="1492" w:header="708" w:footer="708" w:gutter="0"/>
          <w:cols w:space="708"/>
          <w:noEndnote/>
        </w:sectPr>
      </w:pPr>
    </w:p>
    <w:p w:rsidR="00F770C2" w:rsidRDefault="00F770C2" w:rsidP="00F770C2">
      <w:pPr>
        <w:pStyle w:val="Style"/>
        <w:spacing w:line="235" w:lineRule="exact"/>
        <w:rPr>
          <w:rFonts w:ascii="Times New Roman" w:hAnsi="Times New Roman" w:cs="Times New Roman"/>
          <w:lang w:bidi="he-IL"/>
        </w:rPr>
      </w:pPr>
    </w:p>
    <w:p w:rsidR="00F770C2" w:rsidRPr="001B5943" w:rsidRDefault="00F770C2" w:rsidP="00F770C2">
      <w:pPr>
        <w:pStyle w:val="Style"/>
        <w:spacing w:line="206" w:lineRule="exact"/>
        <w:ind w:left="9" w:right="1131"/>
        <w:rPr>
          <w:rFonts w:ascii="Times New Roman" w:hAnsi="Times New Roman" w:cs="Times New Roman"/>
          <w:b/>
          <w:color w:val="040D09"/>
          <w:sz w:val="22"/>
          <w:szCs w:val="22"/>
          <w:lang w:bidi="he-IL"/>
        </w:rPr>
      </w:pPr>
      <w:r w:rsidRPr="001B5943">
        <w:rPr>
          <w:rFonts w:ascii="Times New Roman" w:hAnsi="Times New Roman" w:cs="Times New Roman"/>
          <w:b/>
          <w:color w:val="040D09"/>
          <w:sz w:val="22"/>
          <w:szCs w:val="22"/>
          <w:lang w:bidi="he-IL"/>
        </w:rPr>
        <w:t xml:space="preserve">ЗА БАНКАТА: </w:t>
      </w:r>
    </w:p>
    <w:p w:rsidR="00F770C2" w:rsidRDefault="00F770C2" w:rsidP="00F770C2">
      <w:pPr>
        <w:pStyle w:val="Style"/>
        <w:spacing w:line="206" w:lineRule="exact"/>
        <w:ind w:left="9" w:right="2005"/>
        <w:rPr>
          <w:rFonts w:ascii="Times New Roman" w:hAnsi="Times New Roman" w:cs="Times New Roman"/>
          <w:color w:val="040D09"/>
          <w:sz w:val="22"/>
          <w:szCs w:val="22"/>
          <w:lang w:bidi="he-IL"/>
        </w:rPr>
      </w:pPr>
      <w:r w:rsidRPr="00C04A26">
        <w:rPr>
          <w:rFonts w:ascii="Times New Roman" w:hAnsi="Times New Roman" w:cs="Times New Roman"/>
          <w:color w:val="040D09"/>
          <w:sz w:val="22"/>
          <w:szCs w:val="22"/>
          <w:lang w:bidi="he-IL"/>
        </w:rPr>
        <w:t>Гр</w:t>
      </w:r>
      <w:del w:id="13" w:author="SysAdmin" w:date="2014-08-22T09:52:00Z">
        <w:r w:rsidRPr="00C04A26" w:rsidDel="00EF63AF">
          <w:rPr>
            <w:rFonts w:ascii="Times New Roman" w:hAnsi="Times New Roman" w:cs="Times New Roman"/>
            <w:color w:val="040D09"/>
            <w:sz w:val="22"/>
            <w:szCs w:val="22"/>
            <w:lang w:bidi="he-IL"/>
          </w:rPr>
          <w:delText xml:space="preserve">. </w:delText>
        </w:r>
      </w:del>
      <w:r w:rsidR="00EF63AF">
        <w:rPr>
          <w:rFonts w:ascii="Times New Roman" w:hAnsi="Times New Roman" w:cs="Times New Roman"/>
          <w:color w:val="040D09"/>
          <w:sz w:val="22"/>
          <w:szCs w:val="22"/>
          <w:lang w:bidi="he-IL"/>
        </w:rPr>
        <w:t xml:space="preserve">…. </w:t>
      </w:r>
      <w:ins w:id="14" w:author="SysAdmin" w:date="2014-08-22T09:54:00Z">
        <w:r w:rsidR="00AC1DF2">
          <w:rPr>
            <w:rFonts w:ascii="Times New Roman" w:hAnsi="Times New Roman" w:cs="Times New Roman"/>
            <w:color w:val="040D09"/>
            <w:sz w:val="22"/>
            <w:szCs w:val="22"/>
            <w:lang w:bidi="he-IL"/>
          </w:rPr>
          <w:t>…..</w:t>
        </w:r>
      </w:ins>
    </w:p>
    <w:p w:rsidR="00F770C2" w:rsidRPr="00C04A26" w:rsidRDefault="00F770C2" w:rsidP="00F770C2">
      <w:pPr>
        <w:pStyle w:val="Style"/>
        <w:spacing w:line="206" w:lineRule="exact"/>
        <w:ind w:left="9" w:right="2005"/>
        <w:rPr>
          <w:rFonts w:ascii="Times New Roman" w:hAnsi="Times New Roman" w:cs="Times New Roman"/>
          <w:color w:val="040D09"/>
          <w:sz w:val="22"/>
          <w:szCs w:val="22"/>
          <w:lang w:bidi="he-IL"/>
        </w:rPr>
      </w:pPr>
      <w:r>
        <w:rPr>
          <w:rFonts w:ascii="Times New Roman" w:hAnsi="Times New Roman" w:cs="Times New Roman"/>
          <w:color w:val="040D09"/>
          <w:sz w:val="22"/>
          <w:szCs w:val="22"/>
          <w:lang w:bidi="he-IL"/>
        </w:rPr>
        <w:t xml:space="preserve">ПК </w:t>
      </w:r>
      <w:r w:rsidR="00AC1DF2">
        <w:rPr>
          <w:rFonts w:ascii="Times New Roman" w:hAnsi="Times New Roman" w:cs="Times New Roman"/>
          <w:color w:val="040D09"/>
          <w:sz w:val="22"/>
          <w:szCs w:val="22"/>
          <w:lang w:bidi="he-IL"/>
        </w:rPr>
        <w:t>.</w:t>
      </w:r>
    </w:p>
    <w:p w:rsidR="00F770C2" w:rsidRDefault="00F770C2" w:rsidP="00F770C2">
      <w:pPr>
        <w:pStyle w:val="Style"/>
        <w:spacing w:line="206" w:lineRule="exact"/>
        <w:ind w:left="9" w:right="2005"/>
        <w:rPr>
          <w:rFonts w:ascii="Times New Roman" w:hAnsi="Times New Roman" w:cs="Times New Roman"/>
          <w:color w:val="010A07"/>
          <w:sz w:val="22"/>
          <w:szCs w:val="22"/>
          <w:lang w:bidi="he-IL"/>
        </w:rPr>
      </w:pPr>
      <w:r w:rsidRPr="00C04A26">
        <w:rPr>
          <w:rFonts w:ascii="Times New Roman" w:hAnsi="Times New Roman" w:cs="Times New Roman"/>
          <w:color w:val="25302D"/>
          <w:sz w:val="22"/>
          <w:szCs w:val="22"/>
          <w:lang w:bidi="he-IL"/>
        </w:rPr>
        <w:t>Ул</w:t>
      </w:r>
      <w:r>
        <w:rPr>
          <w:rFonts w:ascii="Times New Roman" w:hAnsi="Times New Roman" w:cs="Times New Roman"/>
          <w:color w:val="25302D"/>
          <w:sz w:val="22"/>
          <w:szCs w:val="22"/>
          <w:lang w:bidi="he-IL"/>
        </w:rPr>
        <w:t>.</w:t>
      </w:r>
      <w:r w:rsidRPr="00C04A26">
        <w:rPr>
          <w:rFonts w:ascii="Times New Roman" w:hAnsi="Times New Roman" w:cs="Times New Roman"/>
          <w:color w:val="25302D"/>
          <w:sz w:val="22"/>
          <w:szCs w:val="22"/>
          <w:lang w:bidi="he-IL"/>
        </w:rPr>
        <w:t xml:space="preserve"> „</w:t>
      </w:r>
      <w:r>
        <w:rPr>
          <w:rFonts w:ascii="Times New Roman" w:hAnsi="Times New Roman" w:cs="Times New Roman"/>
          <w:color w:val="010A07"/>
          <w:sz w:val="22"/>
          <w:szCs w:val="22"/>
          <w:lang w:bidi="he-IL"/>
        </w:rPr>
        <w:t>,</w:t>
      </w:r>
    </w:p>
    <w:p w:rsidR="00F770C2" w:rsidRDefault="00F770C2" w:rsidP="00F770C2">
      <w:pPr>
        <w:pStyle w:val="Style"/>
        <w:spacing w:line="206" w:lineRule="exact"/>
        <w:ind w:left="9" w:right="2005"/>
        <w:rPr>
          <w:rFonts w:ascii="Times New Roman" w:hAnsi="Times New Roman" w:cs="Times New Roman"/>
          <w:color w:val="25302D"/>
          <w:sz w:val="22"/>
          <w:szCs w:val="22"/>
          <w:lang w:bidi="he-IL"/>
        </w:rPr>
      </w:pPr>
      <w:r>
        <w:rPr>
          <w:rFonts w:ascii="Times New Roman" w:hAnsi="Times New Roman" w:cs="Times New Roman"/>
          <w:color w:val="25302D"/>
          <w:sz w:val="22"/>
          <w:szCs w:val="22"/>
          <w:lang w:bidi="he-IL"/>
        </w:rPr>
        <w:t>тел.: …………….</w:t>
      </w:r>
    </w:p>
    <w:p w:rsidR="00F770C2" w:rsidRDefault="00F770C2" w:rsidP="00F770C2">
      <w:pPr>
        <w:pStyle w:val="Style"/>
        <w:spacing w:line="206" w:lineRule="exact"/>
        <w:ind w:left="9" w:right="2005"/>
        <w:rPr>
          <w:rFonts w:ascii="Times New Roman" w:hAnsi="Times New Roman" w:cs="Times New Roman"/>
          <w:color w:val="25302D"/>
          <w:sz w:val="22"/>
          <w:szCs w:val="22"/>
          <w:lang w:bidi="he-IL"/>
        </w:rPr>
      </w:pPr>
    </w:p>
    <w:p w:rsidR="00F770C2" w:rsidRPr="006B1E34" w:rsidRDefault="00F770C2" w:rsidP="00F770C2">
      <w:pPr>
        <w:pStyle w:val="Style"/>
        <w:spacing w:line="1" w:lineRule="exact"/>
        <w:rPr>
          <w:rFonts w:ascii="Times New Roman" w:hAnsi="Times New Roman" w:cs="Times New Roman"/>
          <w:sz w:val="2"/>
          <w:szCs w:val="2"/>
          <w:lang w:bidi="he-IL"/>
        </w:rPr>
      </w:pPr>
      <w:r w:rsidRPr="001B5943">
        <w:rPr>
          <w:rFonts w:ascii="Times New Roman" w:hAnsi="Times New Roman" w:cs="Times New Roman"/>
          <w:b/>
          <w:color w:val="040D09"/>
          <w:sz w:val="22"/>
          <w:szCs w:val="22"/>
          <w:lang w:bidi="he-IL"/>
        </w:rPr>
        <w:t xml:space="preserve">ЗА КЛИЕНТА: </w:t>
      </w:r>
    </w:p>
    <w:p w:rsidR="00F770C2" w:rsidRPr="006B1E34" w:rsidRDefault="00F770C2" w:rsidP="00F770C2">
      <w:pPr>
        <w:pStyle w:val="Style"/>
        <w:spacing w:line="206" w:lineRule="exact"/>
        <w:ind w:left="9" w:right="2005"/>
        <w:rPr>
          <w:rFonts w:ascii="Times New Roman" w:hAnsi="Times New Roman" w:cs="Times New Roman"/>
          <w:b/>
          <w:color w:val="040D09"/>
          <w:sz w:val="22"/>
          <w:szCs w:val="22"/>
          <w:lang w:bidi="he-IL"/>
        </w:rPr>
      </w:pPr>
      <w:r w:rsidRPr="006B1E34">
        <w:rPr>
          <w:rFonts w:ascii="Times New Roman" w:hAnsi="Times New Roman" w:cs="Times New Roman"/>
          <w:b/>
          <w:color w:val="040D09"/>
          <w:sz w:val="22"/>
          <w:szCs w:val="22"/>
          <w:lang w:bidi="he-IL"/>
        </w:rPr>
        <w:lastRenderedPageBreak/>
        <w:t>ЗА КЛИЕНТА:</w:t>
      </w:r>
    </w:p>
    <w:p w:rsidR="00F770C2" w:rsidRDefault="00F770C2" w:rsidP="00F770C2">
      <w:pPr>
        <w:pStyle w:val="Style"/>
        <w:spacing w:line="206" w:lineRule="exact"/>
        <w:ind w:left="9" w:right="2005"/>
        <w:rPr>
          <w:rFonts w:ascii="Times New Roman" w:hAnsi="Times New Roman" w:cs="Times New Roman"/>
          <w:color w:val="040D09"/>
          <w:sz w:val="22"/>
          <w:szCs w:val="22"/>
          <w:lang w:bidi="he-IL"/>
        </w:rPr>
      </w:pPr>
      <w:r w:rsidRPr="00C04A26">
        <w:rPr>
          <w:rFonts w:ascii="Times New Roman" w:hAnsi="Times New Roman" w:cs="Times New Roman"/>
          <w:color w:val="040D09"/>
          <w:sz w:val="22"/>
          <w:szCs w:val="22"/>
          <w:lang w:bidi="he-IL"/>
        </w:rPr>
        <w:t>Гр.</w:t>
      </w:r>
      <w:r>
        <w:rPr>
          <w:rFonts w:ascii="Times New Roman" w:hAnsi="Times New Roman" w:cs="Times New Roman"/>
          <w:color w:val="040D09"/>
          <w:sz w:val="22"/>
          <w:szCs w:val="22"/>
          <w:lang w:bidi="he-IL"/>
        </w:rPr>
        <w:t xml:space="preserve"> </w:t>
      </w:r>
      <w:r w:rsidR="00703C2F">
        <w:rPr>
          <w:rFonts w:ascii="Times New Roman" w:hAnsi="Times New Roman" w:cs="Times New Roman"/>
          <w:color w:val="040D09"/>
          <w:sz w:val="22"/>
          <w:szCs w:val="22"/>
          <w:lang w:bidi="he-IL"/>
        </w:rPr>
        <w:t>София</w:t>
      </w:r>
      <w:r>
        <w:rPr>
          <w:rFonts w:ascii="Times New Roman" w:hAnsi="Times New Roman" w:cs="Times New Roman"/>
          <w:color w:val="040D09"/>
          <w:sz w:val="22"/>
          <w:szCs w:val="22"/>
          <w:lang w:bidi="he-IL"/>
        </w:rPr>
        <w:t xml:space="preserve">……… </w:t>
      </w:r>
    </w:p>
    <w:p w:rsidR="00F770C2" w:rsidRPr="00C04A26" w:rsidRDefault="00F770C2" w:rsidP="00F770C2">
      <w:pPr>
        <w:pStyle w:val="Style"/>
        <w:spacing w:line="206" w:lineRule="exact"/>
        <w:ind w:left="9" w:right="2005"/>
        <w:rPr>
          <w:rFonts w:ascii="Times New Roman" w:hAnsi="Times New Roman" w:cs="Times New Roman"/>
          <w:color w:val="040D09"/>
          <w:sz w:val="22"/>
          <w:szCs w:val="22"/>
          <w:lang w:bidi="he-IL"/>
        </w:rPr>
      </w:pPr>
      <w:r>
        <w:rPr>
          <w:rFonts w:ascii="Times New Roman" w:hAnsi="Times New Roman" w:cs="Times New Roman"/>
          <w:color w:val="040D09"/>
          <w:sz w:val="22"/>
          <w:szCs w:val="22"/>
          <w:lang w:bidi="he-IL"/>
        </w:rPr>
        <w:t xml:space="preserve">ПК </w:t>
      </w:r>
      <w:r w:rsidR="00703C2F">
        <w:rPr>
          <w:rFonts w:ascii="Times New Roman" w:hAnsi="Times New Roman" w:cs="Times New Roman"/>
          <w:color w:val="040D09"/>
          <w:sz w:val="22"/>
          <w:szCs w:val="22"/>
          <w:lang w:bidi="he-IL"/>
        </w:rPr>
        <w:t>1113</w:t>
      </w:r>
    </w:p>
    <w:p w:rsidR="00F770C2" w:rsidRDefault="00F770C2" w:rsidP="00F770C2">
      <w:pPr>
        <w:pStyle w:val="Style"/>
        <w:spacing w:line="206" w:lineRule="exact"/>
        <w:ind w:left="9" w:right="2005"/>
        <w:rPr>
          <w:rFonts w:ascii="Times New Roman" w:hAnsi="Times New Roman" w:cs="Times New Roman"/>
          <w:color w:val="010A07"/>
          <w:sz w:val="22"/>
          <w:szCs w:val="22"/>
          <w:lang w:bidi="he-IL"/>
        </w:rPr>
      </w:pPr>
      <w:r w:rsidRPr="00C04A26">
        <w:rPr>
          <w:rFonts w:ascii="Times New Roman" w:hAnsi="Times New Roman" w:cs="Times New Roman"/>
          <w:color w:val="25302D"/>
          <w:sz w:val="22"/>
          <w:szCs w:val="22"/>
          <w:lang w:bidi="he-IL"/>
        </w:rPr>
        <w:t>Ул</w:t>
      </w:r>
      <w:r>
        <w:rPr>
          <w:rFonts w:ascii="Times New Roman" w:hAnsi="Times New Roman" w:cs="Times New Roman"/>
          <w:color w:val="25302D"/>
          <w:sz w:val="22"/>
          <w:szCs w:val="22"/>
          <w:lang w:bidi="he-IL"/>
        </w:rPr>
        <w:t>.</w:t>
      </w:r>
      <w:r w:rsidRPr="00C04A26">
        <w:rPr>
          <w:rFonts w:ascii="Times New Roman" w:hAnsi="Times New Roman" w:cs="Times New Roman"/>
          <w:color w:val="25302D"/>
          <w:sz w:val="22"/>
          <w:szCs w:val="22"/>
          <w:lang w:bidi="he-IL"/>
        </w:rPr>
        <w:t xml:space="preserve"> </w:t>
      </w:r>
      <w:r>
        <w:rPr>
          <w:rFonts w:ascii="Times New Roman" w:hAnsi="Times New Roman" w:cs="Times New Roman"/>
          <w:color w:val="25302D"/>
          <w:sz w:val="22"/>
          <w:szCs w:val="22"/>
          <w:lang w:bidi="he-IL"/>
        </w:rPr>
        <w:t>………………</w:t>
      </w:r>
      <w:r w:rsidRPr="00C04A26">
        <w:rPr>
          <w:rFonts w:ascii="Times New Roman" w:hAnsi="Times New Roman" w:cs="Times New Roman"/>
          <w:color w:val="25302D"/>
          <w:sz w:val="22"/>
          <w:szCs w:val="22"/>
          <w:lang w:bidi="he-IL"/>
        </w:rPr>
        <w:t xml:space="preserve"> </w:t>
      </w:r>
      <w:r w:rsidRPr="00C04A26">
        <w:rPr>
          <w:rFonts w:ascii="Times New Roman" w:hAnsi="Times New Roman" w:cs="Times New Roman"/>
          <w:color w:val="010A07"/>
          <w:sz w:val="22"/>
          <w:szCs w:val="22"/>
          <w:lang w:bidi="he-IL"/>
        </w:rPr>
        <w:t xml:space="preserve">№ </w:t>
      </w:r>
      <w:r>
        <w:rPr>
          <w:rFonts w:ascii="Times New Roman" w:hAnsi="Times New Roman" w:cs="Times New Roman"/>
          <w:color w:val="010A07"/>
          <w:sz w:val="22"/>
          <w:szCs w:val="22"/>
          <w:lang w:bidi="he-IL"/>
        </w:rPr>
        <w:t>……</w:t>
      </w:r>
    </w:p>
    <w:p w:rsidR="00F770C2" w:rsidRDefault="00F770C2" w:rsidP="00F770C2">
      <w:pPr>
        <w:pStyle w:val="Style"/>
        <w:spacing w:line="206" w:lineRule="exact"/>
        <w:ind w:left="9" w:right="2005"/>
        <w:rPr>
          <w:rFonts w:ascii="Times New Roman" w:hAnsi="Times New Roman" w:cs="Times New Roman"/>
          <w:color w:val="25302D"/>
          <w:sz w:val="22"/>
          <w:szCs w:val="22"/>
          <w:lang w:bidi="he-IL"/>
        </w:rPr>
      </w:pPr>
      <w:r>
        <w:rPr>
          <w:rFonts w:ascii="Times New Roman" w:hAnsi="Times New Roman" w:cs="Times New Roman"/>
          <w:color w:val="25302D"/>
          <w:sz w:val="22"/>
          <w:szCs w:val="22"/>
          <w:lang w:bidi="he-IL"/>
        </w:rPr>
        <w:t>тел.: …………….</w:t>
      </w:r>
    </w:p>
    <w:p w:rsidR="00F770C2" w:rsidRPr="001B5943" w:rsidRDefault="00F770C2" w:rsidP="00F770C2">
      <w:pPr>
        <w:pStyle w:val="Style"/>
        <w:spacing w:line="206" w:lineRule="exact"/>
        <w:ind w:left="9" w:right="2005"/>
        <w:rPr>
          <w:rFonts w:ascii="Times New Roman" w:hAnsi="Times New Roman" w:cs="Times New Roman"/>
          <w:color w:val="040D09"/>
          <w:sz w:val="22"/>
          <w:szCs w:val="22"/>
          <w:lang w:bidi="he-IL"/>
        </w:rPr>
        <w:sectPr w:rsidR="00F770C2" w:rsidRPr="001B5943" w:rsidSect="00870958">
          <w:type w:val="continuous"/>
          <w:pgSz w:w="11907" w:h="16840"/>
          <w:pgMar w:top="366" w:right="425" w:bottom="360" w:left="1492" w:header="708" w:footer="708" w:gutter="0"/>
          <w:cols w:num="2" w:space="708" w:equalWidth="0">
            <w:col w:w="5029" w:space="2"/>
            <w:col w:w="4959"/>
          </w:cols>
          <w:noEndnote/>
        </w:sectPr>
      </w:pPr>
      <w:r>
        <w:rPr>
          <w:rFonts w:ascii="Times New Roman" w:hAnsi="Times New Roman" w:cs="Times New Roman"/>
          <w:color w:val="25302D"/>
          <w:sz w:val="22"/>
          <w:szCs w:val="22"/>
          <w:lang w:bidi="he-IL"/>
        </w:rPr>
        <w:t>Лица за контакт</w:t>
      </w:r>
      <w:r>
        <w:rPr>
          <w:rFonts w:ascii="Times New Roman" w:hAnsi="Times New Roman" w:cs="Times New Roman"/>
          <w:color w:val="25302D"/>
          <w:sz w:val="22"/>
          <w:szCs w:val="22"/>
          <w:lang w:val="en-US" w:bidi="he-IL"/>
        </w:rPr>
        <w:t>:</w:t>
      </w:r>
      <w:r>
        <w:rPr>
          <w:rFonts w:ascii="Times New Roman" w:hAnsi="Times New Roman" w:cs="Times New Roman"/>
          <w:color w:val="25302D"/>
          <w:sz w:val="22"/>
          <w:szCs w:val="22"/>
          <w:lang w:bidi="he-IL"/>
        </w:rPr>
        <w:t>……........</w:t>
      </w:r>
    </w:p>
    <w:p w:rsidR="00F770C2" w:rsidRDefault="00F770C2" w:rsidP="00F770C2">
      <w:pPr>
        <w:pStyle w:val="Style"/>
        <w:spacing w:line="206" w:lineRule="exact"/>
        <w:ind w:left="9" w:right="2005"/>
        <w:rPr>
          <w:rFonts w:ascii="Times New Roman" w:hAnsi="Times New Roman" w:cs="Times New Roman"/>
          <w:color w:val="25302D"/>
          <w:sz w:val="22"/>
          <w:szCs w:val="22"/>
          <w:lang w:bidi="he-IL"/>
        </w:rPr>
      </w:pPr>
      <w:r>
        <w:rPr>
          <w:rFonts w:ascii="Times New Roman" w:hAnsi="Times New Roman" w:cs="Times New Roman"/>
          <w:color w:val="25302D"/>
          <w:sz w:val="22"/>
          <w:szCs w:val="22"/>
          <w:lang w:bidi="he-IL"/>
        </w:rPr>
        <w:lastRenderedPageBreak/>
        <w:t>Лица за контакт</w:t>
      </w:r>
      <w:r>
        <w:rPr>
          <w:rFonts w:ascii="Times New Roman" w:hAnsi="Times New Roman" w:cs="Times New Roman"/>
          <w:color w:val="25302D"/>
          <w:sz w:val="22"/>
          <w:szCs w:val="22"/>
          <w:lang w:val="en-US" w:bidi="he-IL"/>
        </w:rPr>
        <w:t>:</w:t>
      </w:r>
      <w:r>
        <w:rPr>
          <w:rFonts w:ascii="Times New Roman" w:hAnsi="Times New Roman" w:cs="Times New Roman"/>
          <w:color w:val="25302D"/>
          <w:sz w:val="22"/>
          <w:szCs w:val="22"/>
          <w:lang w:bidi="he-IL"/>
        </w:rPr>
        <w:t xml:space="preserve"> ……...............</w:t>
      </w:r>
    </w:p>
    <w:p w:rsidR="00F770C2" w:rsidRPr="001B5943" w:rsidRDefault="00F770C2" w:rsidP="00F770C2">
      <w:pPr>
        <w:pStyle w:val="Style"/>
        <w:rPr>
          <w:rFonts w:ascii="Times New Roman" w:hAnsi="Times New Roman" w:cs="Times New Roman"/>
          <w:sz w:val="22"/>
          <w:szCs w:val="22"/>
          <w:lang w:bidi="he-IL"/>
        </w:rPr>
      </w:pPr>
    </w:p>
    <w:p w:rsidR="00F770C2" w:rsidRDefault="00F770C2" w:rsidP="00F770C2">
      <w:pPr>
        <w:pStyle w:val="Style"/>
        <w:spacing w:line="249" w:lineRule="exact"/>
        <w:ind w:left="10"/>
        <w:jc w:val="both"/>
        <w:rPr>
          <w:rFonts w:ascii="Times New Roman" w:hAnsi="Times New Roman" w:cs="Times New Roman"/>
          <w:color w:val="040D09"/>
          <w:sz w:val="22"/>
          <w:szCs w:val="22"/>
          <w:lang w:bidi="he-IL"/>
        </w:rPr>
      </w:pPr>
      <w:r w:rsidRPr="001B5943">
        <w:rPr>
          <w:rFonts w:ascii="Times New Roman" w:hAnsi="Times New Roman" w:cs="Times New Roman"/>
          <w:color w:val="040D09"/>
          <w:sz w:val="22"/>
          <w:szCs w:val="22"/>
          <w:lang w:bidi="he-IL"/>
        </w:rPr>
        <w:t>Ч</w:t>
      </w:r>
      <w:r w:rsidRPr="001B5943">
        <w:rPr>
          <w:rFonts w:ascii="Times New Roman" w:hAnsi="Times New Roman" w:cs="Times New Roman"/>
          <w:color w:val="1A2420"/>
          <w:sz w:val="22"/>
          <w:szCs w:val="22"/>
          <w:lang w:bidi="he-IL"/>
        </w:rPr>
        <w:t>л</w:t>
      </w:r>
      <w:r w:rsidRPr="001B5943">
        <w:rPr>
          <w:rFonts w:ascii="Times New Roman" w:hAnsi="Times New Roman" w:cs="Times New Roman"/>
          <w:color w:val="040D09"/>
          <w:sz w:val="22"/>
          <w:szCs w:val="22"/>
          <w:lang w:bidi="he-IL"/>
        </w:rPr>
        <w:t>. 9</w:t>
      </w:r>
      <w:r w:rsidRPr="001B5943">
        <w:rPr>
          <w:rFonts w:ascii="Times New Roman" w:hAnsi="Times New Roman" w:cs="Times New Roman"/>
          <w:color w:val="1A2420"/>
          <w:sz w:val="22"/>
          <w:szCs w:val="22"/>
          <w:lang w:bidi="he-IL"/>
        </w:rPr>
        <w:t xml:space="preserve">. </w:t>
      </w:r>
      <w:r w:rsidRPr="001B5943">
        <w:rPr>
          <w:rFonts w:ascii="Times New Roman" w:hAnsi="Times New Roman" w:cs="Times New Roman"/>
          <w:color w:val="040D09"/>
          <w:sz w:val="22"/>
          <w:szCs w:val="22"/>
          <w:lang w:bidi="he-IL"/>
        </w:rPr>
        <w:t xml:space="preserve">Всички </w:t>
      </w:r>
      <w:r w:rsidRPr="001B5943">
        <w:rPr>
          <w:rFonts w:ascii="Times New Roman" w:hAnsi="Times New Roman" w:cs="Times New Roman"/>
          <w:color w:val="1A2420"/>
          <w:sz w:val="22"/>
          <w:szCs w:val="22"/>
          <w:lang w:bidi="he-IL"/>
        </w:rPr>
        <w:t>у</w:t>
      </w:r>
      <w:r w:rsidRPr="001B5943">
        <w:rPr>
          <w:rFonts w:ascii="Times New Roman" w:hAnsi="Times New Roman" w:cs="Times New Roman"/>
          <w:color w:val="040D09"/>
          <w:sz w:val="22"/>
          <w:szCs w:val="22"/>
          <w:lang w:bidi="he-IL"/>
        </w:rPr>
        <w:t>ведо</w:t>
      </w:r>
      <w:r w:rsidRPr="001B5943">
        <w:rPr>
          <w:rFonts w:ascii="Times New Roman" w:hAnsi="Times New Roman" w:cs="Times New Roman"/>
          <w:color w:val="1A2420"/>
          <w:sz w:val="22"/>
          <w:szCs w:val="22"/>
          <w:lang w:bidi="he-IL"/>
        </w:rPr>
        <w:t>м</w:t>
      </w:r>
      <w:r w:rsidRPr="001B5943">
        <w:rPr>
          <w:rFonts w:ascii="Times New Roman" w:hAnsi="Times New Roman" w:cs="Times New Roman"/>
          <w:color w:val="040D09"/>
          <w:sz w:val="22"/>
          <w:szCs w:val="22"/>
          <w:lang w:bidi="he-IL"/>
        </w:rPr>
        <w:t>ле</w:t>
      </w:r>
      <w:r w:rsidRPr="001B5943">
        <w:rPr>
          <w:rFonts w:ascii="Times New Roman" w:hAnsi="Times New Roman" w:cs="Times New Roman"/>
          <w:color w:val="1A2420"/>
          <w:sz w:val="22"/>
          <w:szCs w:val="22"/>
          <w:lang w:bidi="he-IL"/>
        </w:rPr>
        <w:t>ни</w:t>
      </w:r>
      <w:r w:rsidRPr="001B5943">
        <w:rPr>
          <w:rFonts w:ascii="Times New Roman" w:hAnsi="Times New Roman" w:cs="Times New Roman"/>
          <w:color w:val="040D09"/>
          <w:sz w:val="22"/>
          <w:szCs w:val="22"/>
          <w:lang w:bidi="he-IL"/>
        </w:rPr>
        <w:t>я и изяв</w:t>
      </w:r>
      <w:r w:rsidRPr="001B5943">
        <w:rPr>
          <w:rFonts w:ascii="Times New Roman" w:hAnsi="Times New Roman" w:cs="Times New Roman"/>
          <w:color w:val="1A2420"/>
          <w:sz w:val="22"/>
          <w:szCs w:val="22"/>
          <w:lang w:bidi="he-IL"/>
        </w:rPr>
        <w:t>л</w:t>
      </w:r>
      <w:r w:rsidRPr="001B5943">
        <w:rPr>
          <w:rFonts w:ascii="Times New Roman" w:hAnsi="Times New Roman" w:cs="Times New Roman"/>
          <w:color w:val="040D09"/>
          <w:sz w:val="22"/>
          <w:szCs w:val="22"/>
          <w:lang w:bidi="he-IL"/>
        </w:rPr>
        <w:t>ения във връ</w:t>
      </w:r>
      <w:r w:rsidRPr="001B5943">
        <w:rPr>
          <w:rFonts w:ascii="Times New Roman" w:hAnsi="Times New Roman" w:cs="Times New Roman"/>
          <w:color w:val="1A2420"/>
          <w:sz w:val="22"/>
          <w:szCs w:val="22"/>
          <w:lang w:bidi="he-IL"/>
        </w:rPr>
        <w:t>з</w:t>
      </w:r>
      <w:r w:rsidRPr="001B5943">
        <w:rPr>
          <w:rFonts w:ascii="Times New Roman" w:hAnsi="Times New Roman" w:cs="Times New Roman"/>
          <w:color w:val="040D09"/>
          <w:sz w:val="22"/>
          <w:szCs w:val="22"/>
          <w:lang w:bidi="he-IL"/>
        </w:rPr>
        <w:t xml:space="preserve">ка с настоящия </w:t>
      </w:r>
      <w:r>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 xml:space="preserve">оговор трябва </w:t>
      </w:r>
      <w:r w:rsidRPr="001B5943">
        <w:rPr>
          <w:rFonts w:ascii="Times New Roman" w:hAnsi="Times New Roman" w:cs="Times New Roman"/>
          <w:color w:val="1A2420"/>
          <w:sz w:val="22"/>
          <w:szCs w:val="22"/>
          <w:lang w:bidi="he-IL"/>
        </w:rPr>
        <w:t xml:space="preserve">да </w:t>
      </w:r>
      <w:r w:rsidRPr="001B5943">
        <w:rPr>
          <w:rFonts w:ascii="Times New Roman" w:hAnsi="Times New Roman" w:cs="Times New Roman"/>
          <w:color w:val="040D09"/>
          <w:sz w:val="22"/>
          <w:szCs w:val="22"/>
          <w:lang w:bidi="he-IL"/>
        </w:rPr>
        <w:t>б</w:t>
      </w:r>
      <w:r w:rsidRPr="001B5943">
        <w:rPr>
          <w:rFonts w:ascii="Times New Roman" w:hAnsi="Times New Roman" w:cs="Times New Roman"/>
          <w:color w:val="1A2420"/>
          <w:sz w:val="22"/>
          <w:szCs w:val="22"/>
          <w:lang w:bidi="he-IL"/>
        </w:rPr>
        <w:t>ъда</w:t>
      </w:r>
      <w:r w:rsidRPr="001B5943">
        <w:rPr>
          <w:rFonts w:ascii="Times New Roman" w:hAnsi="Times New Roman" w:cs="Times New Roman"/>
          <w:color w:val="040D09"/>
          <w:sz w:val="22"/>
          <w:szCs w:val="22"/>
          <w:lang w:bidi="he-IL"/>
        </w:rPr>
        <w:t xml:space="preserve">т </w:t>
      </w:r>
      <w:r w:rsidRPr="001B5943">
        <w:rPr>
          <w:rFonts w:ascii="Times New Roman" w:hAnsi="Times New Roman" w:cs="Times New Roman"/>
          <w:color w:val="040D09"/>
          <w:sz w:val="22"/>
          <w:szCs w:val="22"/>
          <w:lang w:bidi="he-IL"/>
        </w:rPr>
        <w:br/>
        <w:t>н</w:t>
      </w:r>
      <w:r w:rsidRPr="001B5943">
        <w:rPr>
          <w:rFonts w:ascii="Times New Roman" w:hAnsi="Times New Roman" w:cs="Times New Roman"/>
          <w:color w:val="1A2420"/>
          <w:sz w:val="22"/>
          <w:szCs w:val="22"/>
          <w:lang w:bidi="he-IL"/>
        </w:rPr>
        <w:t>а</w:t>
      </w:r>
      <w:r w:rsidRPr="001B5943">
        <w:rPr>
          <w:rFonts w:ascii="Times New Roman" w:hAnsi="Times New Roman" w:cs="Times New Roman"/>
          <w:color w:val="040D09"/>
          <w:sz w:val="22"/>
          <w:szCs w:val="22"/>
          <w:lang w:bidi="he-IL"/>
        </w:rPr>
        <w:t>пр</w:t>
      </w:r>
      <w:r w:rsidRPr="001B5943">
        <w:rPr>
          <w:rFonts w:ascii="Times New Roman" w:hAnsi="Times New Roman" w:cs="Times New Roman"/>
          <w:color w:val="1A2420"/>
          <w:sz w:val="22"/>
          <w:szCs w:val="22"/>
          <w:lang w:bidi="he-IL"/>
        </w:rPr>
        <w:t>а</w:t>
      </w:r>
      <w:r w:rsidRPr="001B5943">
        <w:rPr>
          <w:rFonts w:ascii="Times New Roman" w:hAnsi="Times New Roman" w:cs="Times New Roman"/>
          <w:color w:val="040D09"/>
          <w:sz w:val="22"/>
          <w:szCs w:val="22"/>
          <w:lang w:bidi="he-IL"/>
        </w:rPr>
        <w:t xml:space="preserve">вени в писмена форма </w:t>
      </w:r>
      <w:r w:rsidRPr="001B5943">
        <w:rPr>
          <w:rFonts w:ascii="Times New Roman" w:hAnsi="Times New Roman" w:cs="Times New Roman"/>
          <w:color w:val="1A2420"/>
          <w:sz w:val="22"/>
          <w:szCs w:val="22"/>
          <w:lang w:bidi="he-IL"/>
        </w:rPr>
        <w:t xml:space="preserve">и </w:t>
      </w:r>
      <w:r w:rsidRPr="001B5943">
        <w:rPr>
          <w:rFonts w:ascii="Times New Roman" w:hAnsi="Times New Roman" w:cs="Times New Roman"/>
          <w:color w:val="040D09"/>
          <w:sz w:val="22"/>
          <w:szCs w:val="22"/>
          <w:lang w:bidi="he-IL"/>
        </w:rPr>
        <w:t>ще се считат получени</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040D09"/>
          <w:sz w:val="22"/>
          <w:szCs w:val="22"/>
          <w:lang w:bidi="he-IL"/>
        </w:rPr>
        <w:t>ако по факс</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040D09"/>
          <w:sz w:val="22"/>
          <w:szCs w:val="22"/>
          <w:lang w:bidi="he-IL"/>
        </w:rPr>
        <w:t xml:space="preserve">чрез </w:t>
      </w:r>
      <w:r w:rsidRPr="001B5943">
        <w:rPr>
          <w:rFonts w:ascii="Times New Roman" w:hAnsi="Times New Roman" w:cs="Times New Roman"/>
          <w:color w:val="1A2420"/>
          <w:sz w:val="22"/>
          <w:szCs w:val="22"/>
          <w:lang w:bidi="he-IL"/>
        </w:rPr>
        <w:t>л</w:t>
      </w:r>
      <w:r w:rsidRPr="001B5943">
        <w:rPr>
          <w:rFonts w:ascii="Times New Roman" w:hAnsi="Times New Roman" w:cs="Times New Roman"/>
          <w:color w:val="040D09"/>
          <w:sz w:val="22"/>
          <w:szCs w:val="22"/>
          <w:lang w:bidi="he-IL"/>
        </w:rPr>
        <w:t>ично доставяне и</w:t>
      </w:r>
      <w:r w:rsidRPr="001B5943">
        <w:rPr>
          <w:rFonts w:ascii="Times New Roman" w:hAnsi="Times New Roman" w:cs="Times New Roman"/>
          <w:color w:val="1A2420"/>
          <w:sz w:val="22"/>
          <w:szCs w:val="22"/>
          <w:lang w:bidi="he-IL"/>
        </w:rPr>
        <w:t>л</w:t>
      </w:r>
      <w:r w:rsidRPr="001B5943">
        <w:rPr>
          <w:rFonts w:ascii="Times New Roman" w:hAnsi="Times New Roman" w:cs="Times New Roman"/>
          <w:color w:val="040D09"/>
          <w:sz w:val="22"/>
          <w:szCs w:val="22"/>
          <w:lang w:bidi="he-IL"/>
        </w:rPr>
        <w:t xml:space="preserve">и </w:t>
      </w:r>
      <w:r w:rsidRPr="001B5943">
        <w:rPr>
          <w:rFonts w:ascii="Times New Roman" w:hAnsi="Times New Roman" w:cs="Times New Roman"/>
          <w:color w:val="040D09"/>
          <w:sz w:val="22"/>
          <w:szCs w:val="22"/>
          <w:lang w:bidi="he-IL"/>
        </w:rPr>
        <w:br/>
        <w:t>чре</w:t>
      </w:r>
      <w:r w:rsidRPr="001B5943">
        <w:rPr>
          <w:rFonts w:ascii="Times New Roman" w:hAnsi="Times New Roman" w:cs="Times New Roman"/>
          <w:color w:val="1A2420"/>
          <w:sz w:val="22"/>
          <w:szCs w:val="22"/>
          <w:lang w:bidi="he-IL"/>
        </w:rPr>
        <w:t xml:space="preserve">з </w:t>
      </w:r>
      <w:r w:rsidRPr="001B5943">
        <w:rPr>
          <w:rFonts w:ascii="Times New Roman" w:hAnsi="Times New Roman" w:cs="Times New Roman"/>
          <w:color w:val="040D09"/>
          <w:sz w:val="22"/>
          <w:szCs w:val="22"/>
          <w:lang w:bidi="he-IL"/>
        </w:rPr>
        <w:t xml:space="preserve">изпращане по </w:t>
      </w:r>
      <w:r w:rsidRPr="001B5943">
        <w:rPr>
          <w:rFonts w:ascii="Times New Roman" w:hAnsi="Times New Roman" w:cs="Times New Roman"/>
          <w:color w:val="1A2420"/>
          <w:sz w:val="22"/>
          <w:szCs w:val="22"/>
          <w:lang w:bidi="he-IL"/>
        </w:rPr>
        <w:t>п</w:t>
      </w:r>
      <w:r w:rsidRPr="001B5943">
        <w:rPr>
          <w:rFonts w:ascii="Times New Roman" w:hAnsi="Times New Roman" w:cs="Times New Roman"/>
          <w:color w:val="040D09"/>
          <w:sz w:val="22"/>
          <w:szCs w:val="22"/>
          <w:lang w:bidi="he-IL"/>
        </w:rPr>
        <w:t>ощ</w:t>
      </w:r>
      <w:r w:rsidRPr="001B5943">
        <w:rPr>
          <w:rFonts w:ascii="Times New Roman" w:hAnsi="Times New Roman" w:cs="Times New Roman"/>
          <w:color w:val="1A2420"/>
          <w:sz w:val="22"/>
          <w:szCs w:val="22"/>
          <w:lang w:bidi="he-IL"/>
        </w:rPr>
        <w:t xml:space="preserve">ата </w:t>
      </w:r>
      <w:r w:rsidRPr="001B5943">
        <w:rPr>
          <w:rFonts w:ascii="Times New Roman" w:hAnsi="Times New Roman" w:cs="Times New Roman"/>
          <w:color w:val="040D09"/>
          <w:sz w:val="22"/>
          <w:szCs w:val="22"/>
          <w:lang w:bidi="he-IL"/>
        </w:rPr>
        <w:t>с обратна разписка, и</w:t>
      </w:r>
      <w:r w:rsidRPr="001B5943">
        <w:rPr>
          <w:rFonts w:ascii="Times New Roman" w:hAnsi="Times New Roman" w:cs="Times New Roman"/>
          <w:color w:val="1A2420"/>
          <w:sz w:val="22"/>
          <w:szCs w:val="22"/>
          <w:lang w:bidi="he-IL"/>
        </w:rPr>
        <w:t>л</w:t>
      </w:r>
      <w:r w:rsidRPr="001B5943">
        <w:rPr>
          <w:rFonts w:ascii="Times New Roman" w:hAnsi="Times New Roman" w:cs="Times New Roman"/>
          <w:color w:val="040D09"/>
          <w:sz w:val="22"/>
          <w:szCs w:val="22"/>
          <w:lang w:bidi="he-IL"/>
        </w:rPr>
        <w:t>и с препоръчана поща</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3A4441"/>
          <w:sz w:val="22"/>
          <w:szCs w:val="22"/>
          <w:lang w:bidi="he-IL"/>
        </w:rPr>
        <w:br/>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ос</w:t>
      </w:r>
      <w:r w:rsidRPr="001B5943">
        <w:rPr>
          <w:rFonts w:ascii="Times New Roman" w:hAnsi="Times New Roman" w:cs="Times New Roman"/>
          <w:color w:val="1A2420"/>
          <w:sz w:val="22"/>
          <w:szCs w:val="22"/>
          <w:lang w:bidi="he-IL"/>
        </w:rPr>
        <w:t>ти</w:t>
      </w:r>
      <w:r w:rsidRPr="001B5943">
        <w:rPr>
          <w:rFonts w:ascii="Times New Roman" w:hAnsi="Times New Roman" w:cs="Times New Roman"/>
          <w:color w:val="040D09"/>
          <w:sz w:val="22"/>
          <w:szCs w:val="22"/>
          <w:lang w:bidi="he-IL"/>
        </w:rPr>
        <w:t xml:space="preserve">гнат </w:t>
      </w:r>
      <w:r w:rsidRPr="001B5943">
        <w:rPr>
          <w:rFonts w:ascii="Times New Roman" w:hAnsi="Times New Roman" w:cs="Times New Roman"/>
          <w:color w:val="3A4441"/>
          <w:sz w:val="22"/>
          <w:szCs w:val="22"/>
          <w:lang w:bidi="he-IL"/>
        </w:rPr>
        <w:t>д</w:t>
      </w:r>
      <w:r w:rsidRPr="001B5943">
        <w:rPr>
          <w:rFonts w:ascii="Times New Roman" w:hAnsi="Times New Roman" w:cs="Times New Roman"/>
          <w:color w:val="1A2420"/>
          <w:sz w:val="22"/>
          <w:szCs w:val="22"/>
          <w:lang w:bidi="he-IL"/>
        </w:rPr>
        <w:t>о а</w:t>
      </w:r>
      <w:r w:rsidRPr="001B5943">
        <w:rPr>
          <w:rFonts w:ascii="Times New Roman" w:hAnsi="Times New Roman" w:cs="Times New Roman"/>
          <w:color w:val="040D09"/>
          <w:sz w:val="22"/>
          <w:szCs w:val="22"/>
          <w:lang w:bidi="he-IL"/>
        </w:rPr>
        <w:t xml:space="preserve">дресите на </w:t>
      </w:r>
      <w:r>
        <w:rPr>
          <w:rFonts w:ascii="Times New Roman" w:hAnsi="Times New Roman" w:cs="Times New Roman"/>
          <w:color w:val="040D09"/>
          <w:sz w:val="22"/>
          <w:szCs w:val="22"/>
          <w:lang w:bidi="he-IL"/>
        </w:rPr>
        <w:t>С</w:t>
      </w:r>
      <w:r w:rsidRPr="001B5943">
        <w:rPr>
          <w:rFonts w:ascii="Times New Roman" w:hAnsi="Times New Roman" w:cs="Times New Roman"/>
          <w:color w:val="040D09"/>
          <w:sz w:val="22"/>
          <w:szCs w:val="22"/>
          <w:lang w:bidi="he-IL"/>
        </w:rPr>
        <w:t>трани</w:t>
      </w:r>
      <w:r w:rsidRPr="001B5943">
        <w:rPr>
          <w:rFonts w:ascii="Times New Roman" w:hAnsi="Times New Roman" w:cs="Times New Roman"/>
          <w:color w:val="1A2420"/>
          <w:sz w:val="22"/>
          <w:szCs w:val="22"/>
          <w:lang w:bidi="he-IL"/>
        </w:rPr>
        <w:t>т</w:t>
      </w:r>
      <w:r w:rsidRPr="001B5943">
        <w:rPr>
          <w:rFonts w:ascii="Times New Roman" w:hAnsi="Times New Roman" w:cs="Times New Roman"/>
          <w:color w:val="040D09"/>
          <w:sz w:val="22"/>
          <w:szCs w:val="22"/>
          <w:lang w:bidi="he-IL"/>
        </w:rPr>
        <w:t>е</w:t>
      </w:r>
      <w:r w:rsidRPr="001B5943">
        <w:rPr>
          <w:rFonts w:ascii="Times New Roman" w:hAnsi="Times New Roman" w:cs="Times New Roman"/>
          <w:color w:val="1A2420"/>
          <w:sz w:val="22"/>
          <w:szCs w:val="22"/>
          <w:lang w:bidi="he-IL"/>
        </w:rPr>
        <w:t xml:space="preserve">, </w:t>
      </w:r>
      <w:r w:rsidRPr="001B5943">
        <w:rPr>
          <w:rFonts w:ascii="Times New Roman" w:hAnsi="Times New Roman" w:cs="Times New Roman"/>
          <w:color w:val="040D09"/>
          <w:sz w:val="22"/>
          <w:szCs w:val="22"/>
          <w:lang w:bidi="he-IL"/>
        </w:rPr>
        <w:t xml:space="preserve">посочени </w:t>
      </w:r>
      <w:r w:rsidRPr="001B5943">
        <w:rPr>
          <w:rFonts w:ascii="Times New Roman" w:hAnsi="Times New Roman" w:cs="Times New Roman"/>
          <w:color w:val="040D09"/>
          <w:w w:val="90"/>
          <w:sz w:val="22"/>
          <w:szCs w:val="22"/>
          <w:lang w:bidi="he-IL"/>
        </w:rPr>
        <w:t xml:space="preserve">в </w:t>
      </w:r>
      <w:r>
        <w:rPr>
          <w:rFonts w:ascii="Times New Roman" w:hAnsi="Times New Roman" w:cs="Times New Roman"/>
          <w:color w:val="040D09"/>
          <w:w w:val="109"/>
          <w:sz w:val="22"/>
          <w:szCs w:val="22"/>
          <w:lang w:bidi="he-IL"/>
        </w:rPr>
        <w:t>чл.8 по-горе.</w:t>
      </w:r>
      <w:r w:rsidRPr="001B5943">
        <w:rPr>
          <w:rFonts w:ascii="Times New Roman" w:hAnsi="Times New Roman" w:cs="Times New Roman"/>
          <w:color w:val="040D09"/>
          <w:w w:val="109"/>
          <w:sz w:val="22"/>
          <w:szCs w:val="22"/>
          <w:lang w:bidi="he-IL"/>
        </w:rPr>
        <w:t xml:space="preserve"> </w:t>
      </w:r>
      <w:r w:rsidRPr="001B5943">
        <w:rPr>
          <w:rFonts w:ascii="Times New Roman" w:hAnsi="Times New Roman" w:cs="Times New Roman"/>
          <w:color w:val="040D09"/>
          <w:w w:val="115"/>
          <w:sz w:val="22"/>
          <w:szCs w:val="22"/>
          <w:lang w:bidi="he-IL"/>
        </w:rPr>
        <w:t xml:space="preserve">В </w:t>
      </w:r>
      <w:r w:rsidRPr="001B5943">
        <w:rPr>
          <w:rFonts w:ascii="Times New Roman" w:hAnsi="Times New Roman" w:cs="Times New Roman"/>
          <w:color w:val="040D09"/>
          <w:sz w:val="22"/>
          <w:szCs w:val="22"/>
          <w:lang w:bidi="he-IL"/>
        </w:rPr>
        <w:t>с</w:t>
      </w:r>
      <w:r w:rsidRPr="001B5943">
        <w:rPr>
          <w:rFonts w:ascii="Times New Roman" w:hAnsi="Times New Roman" w:cs="Times New Roman"/>
          <w:color w:val="1A2420"/>
          <w:sz w:val="22"/>
          <w:szCs w:val="22"/>
          <w:lang w:bidi="he-IL"/>
        </w:rPr>
        <w:t>лу</w:t>
      </w:r>
      <w:r w:rsidRPr="001B5943">
        <w:rPr>
          <w:rFonts w:ascii="Times New Roman" w:hAnsi="Times New Roman" w:cs="Times New Roman"/>
          <w:color w:val="040D09"/>
          <w:sz w:val="22"/>
          <w:szCs w:val="22"/>
          <w:lang w:bidi="he-IL"/>
        </w:rPr>
        <w:t>чай</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040D09"/>
          <w:sz w:val="22"/>
          <w:szCs w:val="22"/>
          <w:lang w:bidi="he-IL"/>
        </w:rPr>
        <w:t xml:space="preserve">че някоя от </w:t>
      </w:r>
      <w:r>
        <w:rPr>
          <w:rFonts w:ascii="Times New Roman" w:hAnsi="Times New Roman" w:cs="Times New Roman"/>
          <w:color w:val="040D09"/>
          <w:sz w:val="22"/>
          <w:szCs w:val="22"/>
          <w:lang w:bidi="he-IL"/>
        </w:rPr>
        <w:t>С</w:t>
      </w:r>
      <w:r w:rsidRPr="001B5943">
        <w:rPr>
          <w:rFonts w:ascii="Times New Roman" w:hAnsi="Times New Roman" w:cs="Times New Roman"/>
          <w:color w:val="040D09"/>
          <w:sz w:val="22"/>
          <w:szCs w:val="22"/>
          <w:lang w:bidi="he-IL"/>
        </w:rPr>
        <w:t>тр</w:t>
      </w:r>
      <w:r w:rsidRPr="001B5943">
        <w:rPr>
          <w:rFonts w:ascii="Times New Roman" w:hAnsi="Times New Roman" w:cs="Times New Roman"/>
          <w:color w:val="1A2420"/>
          <w:sz w:val="22"/>
          <w:szCs w:val="22"/>
          <w:lang w:bidi="he-IL"/>
        </w:rPr>
        <w:t>а</w:t>
      </w:r>
      <w:r w:rsidRPr="001B5943">
        <w:rPr>
          <w:rFonts w:ascii="Times New Roman" w:hAnsi="Times New Roman" w:cs="Times New Roman"/>
          <w:color w:val="040D09"/>
          <w:sz w:val="22"/>
          <w:szCs w:val="22"/>
          <w:lang w:bidi="he-IL"/>
        </w:rPr>
        <w:t>н</w:t>
      </w:r>
      <w:r w:rsidRPr="001B5943">
        <w:rPr>
          <w:rFonts w:ascii="Times New Roman" w:hAnsi="Times New Roman" w:cs="Times New Roman"/>
          <w:color w:val="1A2420"/>
          <w:sz w:val="22"/>
          <w:szCs w:val="22"/>
          <w:lang w:bidi="he-IL"/>
        </w:rPr>
        <w:t>и</w:t>
      </w:r>
      <w:r w:rsidRPr="001B5943">
        <w:rPr>
          <w:rFonts w:ascii="Times New Roman" w:hAnsi="Times New Roman" w:cs="Times New Roman"/>
          <w:color w:val="040D09"/>
          <w:sz w:val="22"/>
          <w:szCs w:val="22"/>
          <w:lang w:bidi="he-IL"/>
        </w:rPr>
        <w:t>т</w:t>
      </w:r>
      <w:r w:rsidRPr="001B5943">
        <w:rPr>
          <w:rFonts w:ascii="Times New Roman" w:hAnsi="Times New Roman" w:cs="Times New Roman"/>
          <w:color w:val="1A2420"/>
          <w:sz w:val="22"/>
          <w:szCs w:val="22"/>
          <w:lang w:bidi="he-IL"/>
        </w:rPr>
        <w:t xml:space="preserve">е </w:t>
      </w:r>
      <w:r w:rsidRPr="001B5943">
        <w:rPr>
          <w:rFonts w:ascii="Times New Roman" w:hAnsi="Times New Roman" w:cs="Times New Roman"/>
          <w:color w:val="040D09"/>
          <w:sz w:val="22"/>
          <w:szCs w:val="22"/>
          <w:lang w:bidi="he-IL"/>
        </w:rPr>
        <w:t>пр</w:t>
      </w:r>
      <w:r w:rsidRPr="001B5943">
        <w:rPr>
          <w:rFonts w:ascii="Times New Roman" w:hAnsi="Times New Roman" w:cs="Times New Roman"/>
          <w:color w:val="1A2420"/>
          <w:sz w:val="22"/>
          <w:szCs w:val="22"/>
          <w:lang w:bidi="he-IL"/>
        </w:rPr>
        <w:t>о</w:t>
      </w:r>
      <w:r w:rsidRPr="001B5943">
        <w:rPr>
          <w:rFonts w:ascii="Times New Roman" w:hAnsi="Times New Roman" w:cs="Times New Roman"/>
          <w:color w:val="040D09"/>
          <w:sz w:val="22"/>
          <w:szCs w:val="22"/>
          <w:lang w:bidi="he-IL"/>
        </w:rPr>
        <w:t>мен</w:t>
      </w:r>
      <w:r>
        <w:rPr>
          <w:rFonts w:ascii="Times New Roman" w:hAnsi="Times New Roman" w:cs="Times New Roman"/>
          <w:color w:val="1A2420"/>
          <w:sz w:val="22"/>
          <w:szCs w:val="22"/>
          <w:lang w:bidi="he-IL"/>
        </w:rPr>
        <w:t xml:space="preserve">и </w:t>
      </w:r>
      <w:r w:rsidRPr="001B5943">
        <w:rPr>
          <w:rFonts w:ascii="Times New Roman" w:hAnsi="Times New Roman" w:cs="Times New Roman"/>
          <w:color w:val="040D09"/>
          <w:sz w:val="22"/>
          <w:szCs w:val="22"/>
          <w:lang w:bidi="he-IL"/>
        </w:rPr>
        <w:t>а</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реса си</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040D09"/>
          <w:sz w:val="22"/>
          <w:szCs w:val="22"/>
          <w:lang w:bidi="he-IL"/>
        </w:rPr>
        <w:t>по</w:t>
      </w:r>
      <w:r w:rsidRPr="001B5943">
        <w:rPr>
          <w:rFonts w:ascii="Times New Roman" w:hAnsi="Times New Roman" w:cs="Times New Roman"/>
          <w:color w:val="1A2420"/>
          <w:sz w:val="22"/>
          <w:szCs w:val="22"/>
          <w:lang w:bidi="he-IL"/>
        </w:rPr>
        <w:t>с</w:t>
      </w:r>
      <w:r w:rsidRPr="001B5943">
        <w:rPr>
          <w:rFonts w:ascii="Times New Roman" w:hAnsi="Times New Roman" w:cs="Times New Roman"/>
          <w:color w:val="040D09"/>
          <w:sz w:val="22"/>
          <w:szCs w:val="22"/>
          <w:lang w:bidi="he-IL"/>
        </w:rPr>
        <w:t>очен в ч</w:t>
      </w:r>
      <w:r w:rsidRPr="001B5943">
        <w:rPr>
          <w:rFonts w:ascii="Times New Roman" w:hAnsi="Times New Roman" w:cs="Times New Roman"/>
          <w:color w:val="1A2420"/>
          <w:sz w:val="22"/>
          <w:szCs w:val="22"/>
          <w:lang w:bidi="he-IL"/>
        </w:rPr>
        <w:t xml:space="preserve">л. </w:t>
      </w:r>
      <w:r w:rsidRPr="001B5943">
        <w:rPr>
          <w:rFonts w:ascii="Times New Roman" w:hAnsi="Times New Roman" w:cs="Times New Roman"/>
          <w:color w:val="040D09"/>
          <w:sz w:val="22"/>
          <w:szCs w:val="22"/>
          <w:lang w:bidi="he-IL"/>
        </w:rPr>
        <w:t>8</w:t>
      </w:r>
      <w:r>
        <w:rPr>
          <w:rFonts w:ascii="Times New Roman" w:hAnsi="Times New Roman" w:cs="Times New Roman"/>
          <w:color w:val="040D09"/>
          <w:sz w:val="22"/>
          <w:szCs w:val="22"/>
          <w:lang w:bidi="he-IL"/>
        </w:rPr>
        <w:t xml:space="preserve"> по-горе</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040D09"/>
          <w:sz w:val="22"/>
          <w:szCs w:val="22"/>
          <w:lang w:bidi="he-IL"/>
        </w:rPr>
        <w:t xml:space="preserve">тя е </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 xml:space="preserve">лъжна </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а уве</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о</w:t>
      </w:r>
      <w:r w:rsidRPr="001B5943">
        <w:rPr>
          <w:rFonts w:ascii="Times New Roman" w:hAnsi="Times New Roman" w:cs="Times New Roman"/>
          <w:color w:val="1A2420"/>
          <w:sz w:val="22"/>
          <w:szCs w:val="22"/>
          <w:lang w:bidi="he-IL"/>
        </w:rPr>
        <w:t>м</w:t>
      </w:r>
      <w:r w:rsidRPr="001B5943">
        <w:rPr>
          <w:rFonts w:ascii="Times New Roman" w:hAnsi="Times New Roman" w:cs="Times New Roman"/>
          <w:color w:val="040D09"/>
          <w:sz w:val="22"/>
          <w:szCs w:val="22"/>
          <w:lang w:bidi="he-IL"/>
        </w:rPr>
        <w:t xml:space="preserve">и писмено </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р</w:t>
      </w:r>
      <w:r w:rsidRPr="001B5943">
        <w:rPr>
          <w:rFonts w:ascii="Times New Roman" w:hAnsi="Times New Roman" w:cs="Times New Roman"/>
          <w:color w:val="1A2420"/>
          <w:sz w:val="22"/>
          <w:szCs w:val="22"/>
          <w:lang w:bidi="he-IL"/>
        </w:rPr>
        <w:t>у</w:t>
      </w:r>
      <w:r w:rsidRPr="001B5943">
        <w:rPr>
          <w:rFonts w:ascii="Times New Roman" w:hAnsi="Times New Roman" w:cs="Times New Roman"/>
          <w:color w:val="040D09"/>
          <w:sz w:val="22"/>
          <w:szCs w:val="22"/>
          <w:lang w:bidi="he-IL"/>
        </w:rPr>
        <w:t>гат</w:t>
      </w:r>
      <w:r w:rsidRPr="001B5943">
        <w:rPr>
          <w:rFonts w:ascii="Times New Roman" w:hAnsi="Times New Roman" w:cs="Times New Roman"/>
          <w:color w:val="1A2420"/>
          <w:sz w:val="22"/>
          <w:szCs w:val="22"/>
          <w:lang w:bidi="he-IL"/>
        </w:rPr>
        <w:t xml:space="preserve">а </w:t>
      </w:r>
      <w:r>
        <w:rPr>
          <w:rFonts w:ascii="Times New Roman" w:hAnsi="Times New Roman" w:cs="Times New Roman"/>
          <w:color w:val="040D09"/>
          <w:sz w:val="22"/>
          <w:szCs w:val="22"/>
          <w:lang w:bidi="he-IL"/>
        </w:rPr>
        <w:t>С</w:t>
      </w:r>
      <w:r w:rsidRPr="001B5943">
        <w:rPr>
          <w:rFonts w:ascii="Times New Roman" w:hAnsi="Times New Roman" w:cs="Times New Roman"/>
          <w:color w:val="1A2420"/>
          <w:sz w:val="22"/>
          <w:szCs w:val="22"/>
          <w:lang w:bidi="he-IL"/>
        </w:rPr>
        <w:t>т</w:t>
      </w:r>
      <w:r w:rsidRPr="001B5943">
        <w:rPr>
          <w:rFonts w:ascii="Times New Roman" w:hAnsi="Times New Roman" w:cs="Times New Roman"/>
          <w:color w:val="040D09"/>
          <w:sz w:val="22"/>
          <w:szCs w:val="22"/>
          <w:lang w:bidi="he-IL"/>
        </w:rPr>
        <w:t>рана к</w:t>
      </w:r>
      <w:r w:rsidRPr="001B5943">
        <w:rPr>
          <w:rFonts w:ascii="Times New Roman" w:hAnsi="Times New Roman" w:cs="Times New Roman"/>
          <w:color w:val="1A2420"/>
          <w:sz w:val="22"/>
          <w:szCs w:val="22"/>
          <w:lang w:bidi="he-IL"/>
        </w:rPr>
        <w:t>ат</w:t>
      </w:r>
      <w:r w:rsidRPr="001B5943">
        <w:rPr>
          <w:rFonts w:ascii="Times New Roman" w:hAnsi="Times New Roman" w:cs="Times New Roman"/>
          <w:color w:val="040D09"/>
          <w:sz w:val="22"/>
          <w:szCs w:val="22"/>
          <w:lang w:bidi="he-IL"/>
        </w:rPr>
        <w:t>о посочи н</w:t>
      </w:r>
      <w:r w:rsidRPr="001B5943">
        <w:rPr>
          <w:rFonts w:ascii="Times New Roman" w:hAnsi="Times New Roman" w:cs="Times New Roman"/>
          <w:color w:val="1A2420"/>
          <w:sz w:val="22"/>
          <w:szCs w:val="22"/>
          <w:lang w:bidi="he-IL"/>
        </w:rPr>
        <w:t>о</w:t>
      </w:r>
      <w:r w:rsidRPr="001B5943">
        <w:rPr>
          <w:rFonts w:ascii="Times New Roman" w:hAnsi="Times New Roman" w:cs="Times New Roman"/>
          <w:color w:val="040D09"/>
          <w:sz w:val="22"/>
          <w:szCs w:val="22"/>
          <w:lang w:bidi="he-IL"/>
        </w:rPr>
        <w:t xml:space="preserve">вия </w:t>
      </w:r>
      <w:r>
        <w:rPr>
          <w:rFonts w:ascii="Times New Roman" w:hAnsi="Times New Roman" w:cs="Times New Roman"/>
          <w:color w:val="040D09"/>
          <w:sz w:val="22"/>
          <w:szCs w:val="22"/>
          <w:lang w:bidi="he-IL"/>
        </w:rPr>
        <w:t xml:space="preserve"> </w:t>
      </w:r>
      <w:r w:rsidRPr="001B5943">
        <w:rPr>
          <w:rFonts w:ascii="Times New Roman" w:hAnsi="Times New Roman" w:cs="Times New Roman"/>
          <w:color w:val="040D09"/>
          <w:sz w:val="22"/>
          <w:szCs w:val="22"/>
          <w:lang w:bidi="he-IL"/>
        </w:rPr>
        <w:t>с</w:t>
      </w:r>
      <w:r w:rsidRPr="001B5943">
        <w:rPr>
          <w:rFonts w:ascii="Times New Roman" w:hAnsi="Times New Roman" w:cs="Times New Roman"/>
          <w:color w:val="1A2420"/>
          <w:sz w:val="22"/>
          <w:szCs w:val="22"/>
          <w:lang w:bidi="he-IL"/>
        </w:rPr>
        <w:t>и ад</w:t>
      </w:r>
      <w:r w:rsidRPr="001B5943">
        <w:rPr>
          <w:rFonts w:ascii="Times New Roman" w:hAnsi="Times New Roman" w:cs="Times New Roman"/>
          <w:color w:val="040D09"/>
          <w:sz w:val="22"/>
          <w:szCs w:val="22"/>
          <w:lang w:bidi="he-IL"/>
        </w:rPr>
        <w:t>рес</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040D09"/>
          <w:sz w:val="22"/>
          <w:szCs w:val="22"/>
          <w:lang w:bidi="he-IL"/>
        </w:rPr>
        <w:t>а до по</w:t>
      </w:r>
      <w:r w:rsidRPr="001B5943">
        <w:rPr>
          <w:rFonts w:ascii="Times New Roman" w:hAnsi="Times New Roman" w:cs="Times New Roman"/>
          <w:color w:val="1A2420"/>
          <w:sz w:val="22"/>
          <w:szCs w:val="22"/>
          <w:lang w:bidi="he-IL"/>
        </w:rPr>
        <w:t>лу</w:t>
      </w:r>
      <w:r w:rsidRPr="001B5943">
        <w:rPr>
          <w:rFonts w:ascii="Times New Roman" w:hAnsi="Times New Roman" w:cs="Times New Roman"/>
          <w:color w:val="040D09"/>
          <w:sz w:val="22"/>
          <w:szCs w:val="22"/>
          <w:lang w:bidi="he-IL"/>
        </w:rPr>
        <w:t>чаването на такова уве</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омление</w:t>
      </w:r>
      <w:r w:rsidRPr="001B5943">
        <w:rPr>
          <w:rFonts w:ascii="Times New Roman" w:hAnsi="Times New Roman" w:cs="Times New Roman"/>
          <w:color w:val="1A2420"/>
          <w:sz w:val="22"/>
          <w:szCs w:val="22"/>
          <w:lang w:bidi="he-IL"/>
        </w:rPr>
        <w:t xml:space="preserve">, </w:t>
      </w:r>
      <w:r w:rsidRPr="001B5943">
        <w:rPr>
          <w:rFonts w:ascii="Times New Roman" w:hAnsi="Times New Roman" w:cs="Times New Roman"/>
          <w:color w:val="040D09"/>
          <w:sz w:val="22"/>
          <w:szCs w:val="22"/>
          <w:lang w:bidi="he-IL"/>
        </w:rPr>
        <w:t>всички съобщен</w:t>
      </w:r>
      <w:r w:rsidRPr="001B5943">
        <w:rPr>
          <w:rFonts w:ascii="Times New Roman" w:hAnsi="Times New Roman" w:cs="Times New Roman"/>
          <w:color w:val="1A2420"/>
          <w:sz w:val="22"/>
          <w:szCs w:val="22"/>
          <w:lang w:bidi="he-IL"/>
        </w:rPr>
        <w:t>и</w:t>
      </w:r>
      <w:r w:rsidRPr="001B5943">
        <w:rPr>
          <w:rFonts w:ascii="Times New Roman" w:hAnsi="Times New Roman" w:cs="Times New Roman"/>
          <w:color w:val="040D09"/>
          <w:sz w:val="22"/>
          <w:szCs w:val="22"/>
          <w:lang w:bidi="he-IL"/>
        </w:rPr>
        <w:t>я</w:t>
      </w:r>
      <w:r w:rsidRPr="001B5943">
        <w:rPr>
          <w:rFonts w:ascii="Times New Roman" w:hAnsi="Times New Roman" w:cs="Times New Roman"/>
          <w:color w:val="1A2420"/>
          <w:sz w:val="22"/>
          <w:szCs w:val="22"/>
          <w:lang w:bidi="he-IL"/>
        </w:rPr>
        <w:t>, д</w:t>
      </w:r>
      <w:r w:rsidRPr="001B5943">
        <w:rPr>
          <w:rFonts w:ascii="Times New Roman" w:hAnsi="Times New Roman" w:cs="Times New Roman"/>
          <w:color w:val="040D09"/>
          <w:sz w:val="22"/>
          <w:szCs w:val="22"/>
          <w:lang w:bidi="he-IL"/>
        </w:rPr>
        <w:t>ос</w:t>
      </w:r>
      <w:r w:rsidRPr="001B5943">
        <w:rPr>
          <w:rFonts w:ascii="Times New Roman" w:hAnsi="Times New Roman" w:cs="Times New Roman"/>
          <w:color w:val="1A2420"/>
          <w:sz w:val="22"/>
          <w:szCs w:val="22"/>
          <w:lang w:bidi="he-IL"/>
        </w:rPr>
        <w:t>т</w:t>
      </w:r>
      <w:r w:rsidRPr="001B5943">
        <w:rPr>
          <w:rFonts w:ascii="Times New Roman" w:hAnsi="Times New Roman" w:cs="Times New Roman"/>
          <w:color w:val="040D09"/>
          <w:sz w:val="22"/>
          <w:szCs w:val="22"/>
          <w:lang w:bidi="he-IL"/>
        </w:rPr>
        <w:t xml:space="preserve">игнали </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о с</w:t>
      </w:r>
      <w:r w:rsidRPr="001B5943">
        <w:rPr>
          <w:rFonts w:ascii="Times New Roman" w:hAnsi="Times New Roman" w:cs="Times New Roman"/>
          <w:color w:val="1A2420"/>
          <w:sz w:val="22"/>
          <w:szCs w:val="22"/>
          <w:lang w:bidi="he-IL"/>
        </w:rPr>
        <w:t>та</w:t>
      </w:r>
      <w:r w:rsidRPr="001B5943">
        <w:rPr>
          <w:rFonts w:ascii="Times New Roman" w:hAnsi="Times New Roman" w:cs="Times New Roman"/>
          <w:color w:val="040D09"/>
          <w:sz w:val="22"/>
          <w:szCs w:val="22"/>
          <w:lang w:bidi="he-IL"/>
        </w:rPr>
        <w:t>рия а</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рес</w:t>
      </w:r>
      <w:r w:rsidRPr="001B5943">
        <w:rPr>
          <w:rFonts w:ascii="Times New Roman" w:hAnsi="Times New Roman" w:cs="Times New Roman"/>
          <w:color w:val="1A2420"/>
          <w:sz w:val="22"/>
          <w:szCs w:val="22"/>
          <w:lang w:bidi="he-IL"/>
        </w:rPr>
        <w:t xml:space="preserve">, </w:t>
      </w:r>
      <w:r w:rsidRPr="001B5943">
        <w:rPr>
          <w:rFonts w:ascii="Times New Roman" w:hAnsi="Times New Roman" w:cs="Times New Roman"/>
          <w:color w:val="040D09"/>
          <w:sz w:val="22"/>
          <w:szCs w:val="22"/>
          <w:lang w:bidi="he-IL"/>
        </w:rPr>
        <w:t>ще се считат за получени.</w:t>
      </w:r>
    </w:p>
    <w:p w:rsidR="00F770C2" w:rsidRPr="001B5943" w:rsidRDefault="00F770C2" w:rsidP="00F770C2">
      <w:pPr>
        <w:pStyle w:val="Style"/>
        <w:spacing w:line="249" w:lineRule="exact"/>
        <w:ind w:left="10"/>
        <w:jc w:val="both"/>
        <w:rPr>
          <w:rFonts w:ascii="Times New Roman" w:hAnsi="Times New Roman" w:cs="Times New Roman"/>
          <w:color w:val="040D09"/>
          <w:sz w:val="22"/>
          <w:szCs w:val="22"/>
          <w:lang w:bidi="he-IL"/>
        </w:rPr>
      </w:pPr>
      <w:r w:rsidRPr="001B5943">
        <w:rPr>
          <w:rFonts w:ascii="Times New Roman" w:hAnsi="Times New Roman" w:cs="Times New Roman"/>
          <w:color w:val="040D09"/>
          <w:sz w:val="22"/>
          <w:szCs w:val="22"/>
          <w:lang w:bidi="he-IL"/>
        </w:rPr>
        <w:t xml:space="preserve"> </w:t>
      </w:r>
    </w:p>
    <w:p w:rsidR="00F770C2" w:rsidRDefault="00F770C2" w:rsidP="00F770C2">
      <w:pPr>
        <w:pStyle w:val="Style"/>
        <w:rPr>
          <w:rFonts w:ascii="Times New Roman" w:hAnsi="Times New Roman" w:cs="Times New Roman"/>
          <w:lang w:bidi="he-IL"/>
        </w:rPr>
      </w:pPr>
      <w:r w:rsidRPr="001B5943">
        <w:rPr>
          <w:rFonts w:ascii="Times New Roman" w:hAnsi="Times New Roman" w:cs="Times New Roman"/>
          <w:color w:val="1A2420"/>
          <w:sz w:val="22"/>
          <w:szCs w:val="22"/>
          <w:lang w:bidi="he-IL"/>
        </w:rPr>
        <w:t>На</w:t>
      </w:r>
      <w:r w:rsidRPr="001B5943">
        <w:rPr>
          <w:rFonts w:ascii="Times New Roman" w:hAnsi="Times New Roman" w:cs="Times New Roman"/>
          <w:color w:val="040D09"/>
          <w:sz w:val="22"/>
          <w:szCs w:val="22"/>
          <w:lang w:bidi="he-IL"/>
        </w:rPr>
        <w:t>с</w:t>
      </w:r>
      <w:r w:rsidRPr="001B5943">
        <w:rPr>
          <w:rFonts w:ascii="Times New Roman" w:hAnsi="Times New Roman" w:cs="Times New Roman"/>
          <w:color w:val="1A2420"/>
          <w:sz w:val="22"/>
          <w:szCs w:val="22"/>
          <w:lang w:bidi="he-IL"/>
        </w:rPr>
        <w:t>т</w:t>
      </w:r>
      <w:r w:rsidRPr="001B5943">
        <w:rPr>
          <w:rFonts w:ascii="Times New Roman" w:hAnsi="Times New Roman" w:cs="Times New Roman"/>
          <w:color w:val="040D09"/>
          <w:sz w:val="22"/>
          <w:szCs w:val="22"/>
          <w:lang w:bidi="he-IL"/>
        </w:rPr>
        <w:t>оящ</w:t>
      </w:r>
      <w:r w:rsidRPr="001B5943">
        <w:rPr>
          <w:rFonts w:ascii="Times New Roman" w:hAnsi="Times New Roman" w:cs="Times New Roman"/>
          <w:color w:val="1A2420"/>
          <w:sz w:val="22"/>
          <w:szCs w:val="22"/>
          <w:lang w:bidi="he-IL"/>
        </w:rPr>
        <w:t>и</w:t>
      </w:r>
      <w:r w:rsidRPr="001B5943">
        <w:rPr>
          <w:rFonts w:ascii="Times New Roman" w:hAnsi="Times New Roman" w:cs="Times New Roman"/>
          <w:color w:val="040D09"/>
          <w:sz w:val="22"/>
          <w:szCs w:val="22"/>
          <w:lang w:bidi="he-IL"/>
        </w:rPr>
        <w:t xml:space="preserve">ят Договор се </w:t>
      </w:r>
      <w:r w:rsidRPr="001B5943">
        <w:rPr>
          <w:rFonts w:ascii="Times New Roman" w:hAnsi="Times New Roman" w:cs="Times New Roman"/>
          <w:color w:val="1A2420"/>
          <w:sz w:val="22"/>
          <w:szCs w:val="22"/>
          <w:lang w:bidi="he-IL"/>
        </w:rPr>
        <w:t>и</w:t>
      </w:r>
      <w:r w:rsidRPr="001B5943">
        <w:rPr>
          <w:rFonts w:ascii="Times New Roman" w:hAnsi="Times New Roman" w:cs="Times New Roman"/>
          <w:color w:val="040D09"/>
          <w:sz w:val="22"/>
          <w:szCs w:val="22"/>
          <w:lang w:bidi="he-IL"/>
        </w:rPr>
        <w:t>зго</w:t>
      </w:r>
      <w:r w:rsidRPr="001B5943">
        <w:rPr>
          <w:rFonts w:ascii="Times New Roman" w:hAnsi="Times New Roman" w:cs="Times New Roman"/>
          <w:color w:val="1A2420"/>
          <w:sz w:val="22"/>
          <w:szCs w:val="22"/>
          <w:lang w:bidi="he-IL"/>
        </w:rPr>
        <w:t>т</w:t>
      </w:r>
      <w:r w:rsidRPr="001B5943">
        <w:rPr>
          <w:rFonts w:ascii="Times New Roman" w:hAnsi="Times New Roman" w:cs="Times New Roman"/>
          <w:color w:val="040D09"/>
          <w:sz w:val="22"/>
          <w:szCs w:val="22"/>
          <w:lang w:bidi="he-IL"/>
        </w:rPr>
        <w:t xml:space="preserve">ви в </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ва е</w:t>
      </w:r>
      <w:r w:rsidRPr="001B5943">
        <w:rPr>
          <w:rFonts w:ascii="Times New Roman" w:hAnsi="Times New Roman" w:cs="Times New Roman"/>
          <w:color w:val="1A2420"/>
          <w:sz w:val="22"/>
          <w:szCs w:val="22"/>
          <w:lang w:bidi="he-IL"/>
        </w:rPr>
        <w:t>д</w:t>
      </w:r>
      <w:r w:rsidRPr="001B5943">
        <w:rPr>
          <w:rFonts w:ascii="Times New Roman" w:hAnsi="Times New Roman" w:cs="Times New Roman"/>
          <w:color w:val="040D09"/>
          <w:sz w:val="22"/>
          <w:szCs w:val="22"/>
          <w:lang w:bidi="he-IL"/>
        </w:rPr>
        <w:t>нообразни екземп</w:t>
      </w:r>
      <w:r w:rsidRPr="001B5943">
        <w:rPr>
          <w:rFonts w:ascii="Times New Roman" w:hAnsi="Times New Roman" w:cs="Times New Roman"/>
          <w:color w:val="1A2420"/>
          <w:sz w:val="22"/>
          <w:szCs w:val="22"/>
          <w:lang w:bidi="he-IL"/>
        </w:rPr>
        <w:t>л</w:t>
      </w:r>
      <w:r w:rsidRPr="001B5943">
        <w:rPr>
          <w:rFonts w:ascii="Times New Roman" w:hAnsi="Times New Roman" w:cs="Times New Roman"/>
          <w:color w:val="040D09"/>
          <w:sz w:val="22"/>
          <w:szCs w:val="22"/>
          <w:lang w:bidi="he-IL"/>
        </w:rPr>
        <w:t>яра на българск</w:t>
      </w:r>
      <w:r w:rsidRPr="001B5943">
        <w:rPr>
          <w:rFonts w:ascii="Times New Roman" w:hAnsi="Times New Roman" w:cs="Times New Roman"/>
          <w:color w:val="1A2420"/>
          <w:sz w:val="22"/>
          <w:szCs w:val="22"/>
          <w:lang w:bidi="he-IL"/>
        </w:rPr>
        <w:t xml:space="preserve">и </w:t>
      </w:r>
      <w:r w:rsidRPr="001B5943">
        <w:rPr>
          <w:rFonts w:ascii="Times New Roman" w:hAnsi="Times New Roman" w:cs="Times New Roman"/>
          <w:color w:val="040D09"/>
          <w:sz w:val="22"/>
          <w:szCs w:val="22"/>
          <w:lang w:bidi="he-IL"/>
        </w:rPr>
        <w:t>език</w:t>
      </w:r>
      <w:r w:rsidRPr="001B5943">
        <w:rPr>
          <w:rFonts w:ascii="Times New Roman" w:hAnsi="Times New Roman" w:cs="Times New Roman"/>
          <w:color w:val="3A4441"/>
          <w:sz w:val="22"/>
          <w:szCs w:val="22"/>
          <w:lang w:bidi="he-IL"/>
        </w:rPr>
        <w:t xml:space="preserve">, </w:t>
      </w:r>
      <w:r w:rsidRPr="001B5943">
        <w:rPr>
          <w:rFonts w:ascii="Times New Roman" w:hAnsi="Times New Roman" w:cs="Times New Roman"/>
          <w:color w:val="040D09"/>
          <w:sz w:val="22"/>
          <w:szCs w:val="22"/>
          <w:lang w:bidi="he-IL"/>
        </w:rPr>
        <w:t xml:space="preserve">по </w:t>
      </w:r>
      <w:r w:rsidRPr="001B5943">
        <w:rPr>
          <w:rFonts w:ascii="Times New Roman" w:hAnsi="Times New Roman" w:cs="Times New Roman"/>
          <w:color w:val="040D09"/>
          <w:sz w:val="22"/>
          <w:szCs w:val="22"/>
          <w:lang w:bidi="he-IL"/>
        </w:rPr>
        <w:br/>
      </w:r>
      <w:r w:rsidRPr="001B5943">
        <w:rPr>
          <w:rFonts w:ascii="Times New Roman" w:hAnsi="Times New Roman" w:cs="Times New Roman"/>
          <w:color w:val="1A2420"/>
          <w:sz w:val="22"/>
          <w:szCs w:val="22"/>
          <w:lang w:bidi="he-IL"/>
        </w:rPr>
        <w:t>ед</w:t>
      </w:r>
      <w:r w:rsidRPr="001B5943">
        <w:rPr>
          <w:rFonts w:ascii="Times New Roman" w:hAnsi="Times New Roman" w:cs="Times New Roman"/>
          <w:color w:val="040D09"/>
          <w:sz w:val="22"/>
          <w:szCs w:val="22"/>
          <w:lang w:bidi="he-IL"/>
        </w:rPr>
        <w:t>ин за всяка о</w:t>
      </w:r>
      <w:r w:rsidRPr="001B5943">
        <w:rPr>
          <w:rFonts w:ascii="Times New Roman" w:hAnsi="Times New Roman" w:cs="Times New Roman"/>
          <w:color w:val="1A2420"/>
          <w:sz w:val="22"/>
          <w:szCs w:val="22"/>
          <w:lang w:bidi="he-IL"/>
        </w:rPr>
        <w:t xml:space="preserve">т </w:t>
      </w:r>
      <w:r>
        <w:rPr>
          <w:rFonts w:ascii="Times New Roman" w:hAnsi="Times New Roman" w:cs="Times New Roman"/>
          <w:color w:val="040D09"/>
          <w:sz w:val="22"/>
          <w:szCs w:val="22"/>
          <w:lang w:bidi="he-IL"/>
        </w:rPr>
        <w:t>С</w:t>
      </w:r>
      <w:r w:rsidRPr="001B5943">
        <w:rPr>
          <w:rFonts w:ascii="Times New Roman" w:hAnsi="Times New Roman" w:cs="Times New Roman"/>
          <w:color w:val="040D09"/>
          <w:sz w:val="22"/>
          <w:szCs w:val="22"/>
          <w:lang w:bidi="he-IL"/>
        </w:rPr>
        <w:t>трани</w:t>
      </w:r>
      <w:r>
        <w:rPr>
          <w:rFonts w:ascii="Times New Roman" w:hAnsi="Times New Roman" w:cs="Times New Roman"/>
          <w:color w:val="040D09"/>
          <w:sz w:val="22"/>
          <w:szCs w:val="22"/>
          <w:lang w:bidi="he-IL"/>
        </w:rPr>
        <w:t>те</w:t>
      </w:r>
      <w:r w:rsidRPr="001B5943">
        <w:rPr>
          <w:rFonts w:ascii="Times New Roman" w:hAnsi="Times New Roman" w:cs="Times New Roman"/>
          <w:color w:val="040D09"/>
          <w:sz w:val="22"/>
          <w:szCs w:val="22"/>
          <w:lang w:bidi="he-IL"/>
        </w:rPr>
        <w:t xml:space="preserve">. </w:t>
      </w:r>
    </w:p>
    <w:p w:rsidR="00F770C2" w:rsidDel="00FB5FDC" w:rsidRDefault="00F770C2" w:rsidP="00F770C2">
      <w:pPr>
        <w:pStyle w:val="Style"/>
        <w:rPr>
          <w:del w:id="15" w:author="Ivan M. Strumski" w:date="2013-07-09T16:34:00Z"/>
          <w:rFonts w:ascii="Times New Roman" w:hAnsi="Times New Roman" w:cs="Times New Roman"/>
          <w:lang w:bidi="he-IL"/>
        </w:rPr>
      </w:pPr>
      <w:r>
        <w:rPr>
          <w:rFonts w:ascii="Times New Roman" w:hAnsi="Times New Roman" w:cs="Times New Roman"/>
          <w:lang w:bidi="he-IL"/>
        </w:rPr>
        <w:t>ЗА БАНКАТА:</w:t>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t>ЗА КЛИЕНТА:</w:t>
      </w:r>
    </w:p>
    <w:p w:rsidR="00F770C2" w:rsidDel="00AB572A" w:rsidRDefault="00F770C2" w:rsidP="00F770C2">
      <w:pPr>
        <w:pStyle w:val="Style"/>
        <w:rPr>
          <w:del w:id="16" w:author="SysAdmin" w:date="2014-08-22T10:36:00Z"/>
          <w:rFonts w:ascii="Times New Roman" w:hAnsi="Times New Roman" w:cs="Times New Roman"/>
          <w:lang w:bidi="he-IL"/>
        </w:rPr>
      </w:pPr>
    </w:p>
    <w:p w:rsidR="00F770C2" w:rsidDel="0077677A" w:rsidRDefault="00F770C2" w:rsidP="00F770C2">
      <w:pPr>
        <w:pStyle w:val="Style"/>
        <w:rPr>
          <w:del w:id="17" w:author="Мс" w:date="2013-07-10T10:34:00Z"/>
          <w:rFonts w:ascii="Times New Roman" w:hAnsi="Times New Roman" w:cs="Times New Roman"/>
          <w:lang w:bidi="he-IL"/>
        </w:rPr>
      </w:pPr>
    </w:p>
    <w:p w:rsidR="00F770C2" w:rsidRDefault="00F770C2" w:rsidP="00F770C2">
      <w:pPr>
        <w:pStyle w:val="Style"/>
        <w:numPr>
          <w:ilvl w:val="0"/>
          <w:numId w:val="2"/>
        </w:numPr>
        <w:rPr>
          <w:rFonts w:ascii="Times New Roman" w:hAnsi="Times New Roman" w:cs="Times New Roman"/>
          <w:lang w:bidi="he-IL"/>
        </w:rPr>
      </w:pPr>
      <w:r>
        <w:rPr>
          <w:rFonts w:ascii="Times New Roman" w:hAnsi="Times New Roman" w:cs="Times New Roman"/>
          <w:lang w:bidi="he-IL"/>
        </w:rPr>
        <w:t>…………………….</w:t>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t>…………………………</w:t>
      </w:r>
    </w:p>
    <w:p w:rsidR="00F770C2" w:rsidRDefault="00F770C2" w:rsidP="00F770C2">
      <w:pPr>
        <w:pStyle w:val="Style"/>
        <w:rPr>
          <w:rFonts w:ascii="Times New Roman" w:hAnsi="Times New Roman" w:cs="Times New Roman"/>
          <w:lang w:bidi="he-IL"/>
        </w:rPr>
      </w:pPr>
    </w:p>
    <w:p w:rsidR="00F770C2" w:rsidDel="00AB572A" w:rsidRDefault="00F770C2" w:rsidP="00F770C2">
      <w:pPr>
        <w:pStyle w:val="Style"/>
        <w:ind w:firstLine="360"/>
        <w:rPr>
          <w:del w:id="18" w:author="SysAdmin" w:date="2014-08-22T10:36:00Z"/>
          <w:rFonts w:ascii="Times New Roman" w:hAnsi="Times New Roman" w:cs="Times New Roman"/>
          <w:lang w:bidi="he-IL"/>
        </w:rPr>
      </w:pPr>
      <w:r>
        <w:rPr>
          <w:rFonts w:ascii="Times New Roman" w:hAnsi="Times New Roman" w:cs="Times New Roman"/>
          <w:lang w:bidi="he-IL"/>
        </w:rPr>
        <w:t>/…………………./</w:t>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r>
      <w:r>
        <w:rPr>
          <w:rFonts w:ascii="Times New Roman" w:hAnsi="Times New Roman" w:cs="Times New Roman"/>
          <w:lang w:bidi="he-IL"/>
        </w:rPr>
        <w:tab/>
        <w:t xml:space="preserve">   /…………………./</w:t>
      </w:r>
    </w:p>
    <w:p w:rsidR="00F770C2" w:rsidDel="00AB572A" w:rsidRDefault="00F770C2" w:rsidP="00AB572A">
      <w:pPr>
        <w:pStyle w:val="Style"/>
        <w:ind w:firstLine="360"/>
        <w:rPr>
          <w:del w:id="19" w:author="SysAdmin" w:date="2014-08-22T10:36:00Z"/>
          <w:rFonts w:ascii="Times New Roman" w:hAnsi="Times New Roman" w:cs="Times New Roman"/>
          <w:lang w:bidi="he-IL"/>
        </w:rPr>
      </w:pPr>
    </w:p>
    <w:p w:rsidR="00F770C2" w:rsidDel="00AB572A" w:rsidRDefault="00F770C2" w:rsidP="00AB572A">
      <w:pPr>
        <w:pStyle w:val="Style"/>
        <w:rPr>
          <w:del w:id="20" w:author="SysAdmin" w:date="2014-08-22T10:36:00Z"/>
          <w:rFonts w:ascii="Times New Roman" w:hAnsi="Times New Roman" w:cs="Times New Roman"/>
          <w:lang w:bidi="he-IL"/>
        </w:rPr>
      </w:pPr>
    </w:p>
    <w:p w:rsidR="00F770C2" w:rsidRDefault="00F770C2" w:rsidP="00F770C2">
      <w:pPr>
        <w:pStyle w:val="Style"/>
        <w:numPr>
          <w:ilvl w:val="0"/>
          <w:numId w:val="2"/>
        </w:numPr>
        <w:rPr>
          <w:rFonts w:ascii="Times New Roman" w:hAnsi="Times New Roman" w:cs="Times New Roman"/>
          <w:lang w:bidi="he-IL"/>
        </w:rPr>
      </w:pPr>
      <w:r>
        <w:rPr>
          <w:rFonts w:ascii="Times New Roman" w:hAnsi="Times New Roman" w:cs="Times New Roman"/>
          <w:lang w:bidi="he-IL"/>
        </w:rPr>
        <w:lastRenderedPageBreak/>
        <w:t>……………………..</w:t>
      </w:r>
    </w:p>
    <w:p w:rsidR="00F770C2" w:rsidRDefault="00F770C2" w:rsidP="00F770C2">
      <w:pPr>
        <w:pStyle w:val="Style"/>
        <w:rPr>
          <w:rFonts w:ascii="Times New Roman" w:hAnsi="Times New Roman" w:cs="Times New Roman"/>
          <w:lang w:bidi="he-IL"/>
        </w:rPr>
      </w:pPr>
    </w:p>
    <w:p w:rsidR="00F770C2" w:rsidRDefault="00F770C2" w:rsidP="00F770C2">
      <w:pPr>
        <w:pStyle w:val="Style"/>
        <w:ind w:left="360"/>
        <w:rPr>
          <w:rFonts w:ascii="Times New Roman" w:hAnsi="Times New Roman" w:cs="Times New Roman"/>
          <w:lang w:bidi="he-IL"/>
        </w:rPr>
        <w:sectPr w:rsidR="00F770C2">
          <w:type w:val="continuous"/>
          <w:pgSz w:w="11907" w:h="16840"/>
          <w:pgMar w:top="366" w:right="1467" w:bottom="360" w:left="1492" w:header="708" w:footer="708" w:gutter="0"/>
          <w:cols w:space="708"/>
          <w:noEndnote/>
        </w:sectPr>
      </w:pPr>
      <w:r>
        <w:rPr>
          <w:rFonts w:ascii="Times New Roman" w:hAnsi="Times New Roman" w:cs="Times New Roman"/>
          <w:lang w:bidi="he-IL"/>
        </w:rPr>
        <w:t>/…………………</w:t>
      </w:r>
    </w:p>
    <w:p w:rsidR="00F770C2" w:rsidRDefault="00F770C2" w:rsidP="00F770C2">
      <w:pPr>
        <w:tabs>
          <w:tab w:val="left" w:pos="3150"/>
        </w:tabs>
        <w:rPr>
          <w:lang w:eastAsia="bg-BG"/>
        </w:rPr>
      </w:pPr>
      <w:r>
        <w:rPr>
          <w:lang w:eastAsia="bg-BG"/>
        </w:rPr>
        <w:lastRenderedPageBreak/>
        <w:tab/>
      </w:r>
    </w:p>
    <w:p w:rsidR="00F770C2" w:rsidRPr="004F3019" w:rsidRDefault="00F770C2" w:rsidP="00F770C2">
      <w:pPr>
        <w:tabs>
          <w:tab w:val="left" w:pos="3150"/>
        </w:tabs>
        <w:rPr>
          <w:rFonts w:ascii="Times New Roman" w:hAnsi="Times New Roman" w:cs="Times New Roman"/>
          <w:b/>
          <w:lang w:eastAsia="bg-BG"/>
        </w:rPr>
      </w:pPr>
      <w:r>
        <w:rPr>
          <w:lang w:eastAsia="bg-BG"/>
        </w:rPr>
        <w:tab/>
      </w:r>
      <w:r w:rsidRPr="004F3019">
        <w:rPr>
          <w:rFonts w:ascii="Times New Roman" w:hAnsi="Times New Roman" w:cs="Times New Roman"/>
          <w:b/>
          <w:lang w:eastAsia="bg-BG"/>
        </w:rPr>
        <w:t>ПРИЛОЖЕНИЕ № 1</w:t>
      </w:r>
    </w:p>
    <w:p w:rsidR="00F770C2" w:rsidRDefault="00F770C2" w:rsidP="00F770C2">
      <w:pPr>
        <w:tabs>
          <w:tab w:val="left" w:pos="3150"/>
        </w:tabs>
        <w:jc w:val="center"/>
        <w:rPr>
          <w:rFonts w:ascii="Times New Roman" w:hAnsi="Times New Roman" w:cs="Times New Roman"/>
          <w:b/>
          <w:lang w:eastAsia="bg-BG"/>
        </w:rPr>
      </w:pPr>
      <w:r w:rsidRPr="004F3019">
        <w:rPr>
          <w:rFonts w:ascii="Times New Roman" w:hAnsi="Times New Roman" w:cs="Times New Roman"/>
          <w:b/>
          <w:lang w:eastAsia="bg-BG"/>
        </w:rPr>
        <w:t>КЪМ ДОГОВОР ЗА КОМПЛЕКСНО БАНКОВО ОБСЛУЖВАНЕ</w:t>
      </w:r>
      <w:r>
        <w:rPr>
          <w:rFonts w:ascii="Times New Roman" w:hAnsi="Times New Roman" w:cs="Times New Roman"/>
          <w:b/>
          <w:lang w:eastAsia="bg-BG"/>
        </w:rPr>
        <w:t xml:space="preserve"> ОТ ………. </w:t>
      </w:r>
      <w:r w:rsidR="00AC1DF2">
        <w:rPr>
          <w:rFonts w:ascii="Times New Roman" w:hAnsi="Times New Roman" w:cs="Times New Roman"/>
          <w:b/>
          <w:lang w:eastAsia="bg-BG"/>
        </w:rPr>
        <w:t xml:space="preserve">2014 </w:t>
      </w:r>
      <w:r>
        <w:rPr>
          <w:rFonts w:ascii="Times New Roman" w:hAnsi="Times New Roman" w:cs="Times New Roman"/>
          <w:b/>
          <w:lang w:eastAsia="bg-BG"/>
        </w:rPr>
        <w:t>г.</w:t>
      </w:r>
    </w:p>
    <w:p w:rsidR="00F770C2" w:rsidRDefault="00F770C2" w:rsidP="00F770C2">
      <w:pPr>
        <w:tabs>
          <w:tab w:val="left" w:pos="3150"/>
        </w:tabs>
        <w:jc w:val="center"/>
        <w:rPr>
          <w:rFonts w:ascii="Times New Roman" w:hAnsi="Times New Roman" w:cs="Times New Roman"/>
          <w:b/>
          <w:lang w:eastAsia="bg-BG"/>
        </w:rPr>
      </w:pPr>
      <w:r>
        <w:rPr>
          <w:rFonts w:ascii="Times New Roman" w:hAnsi="Times New Roman" w:cs="Times New Roman"/>
          <w:b/>
          <w:lang w:eastAsia="bg-BG"/>
        </w:rPr>
        <w:t xml:space="preserve">Сключен между </w:t>
      </w:r>
      <w:ins w:id="21" w:author="SysAdmin" w:date="2014-08-22T09:55:00Z">
        <w:r w:rsidR="00AC1DF2">
          <w:rPr>
            <w:rFonts w:ascii="Times New Roman" w:hAnsi="Times New Roman" w:cs="Times New Roman"/>
            <w:b/>
            <w:bCs/>
            <w:color w:val="010A07"/>
            <w:lang w:bidi="he-IL"/>
          </w:rPr>
          <w:t>………………………..</w:t>
        </w:r>
      </w:ins>
      <w:r w:rsidRPr="00311C16">
        <w:rPr>
          <w:rFonts w:ascii="Times New Roman" w:hAnsi="Times New Roman" w:cs="Times New Roman"/>
          <w:b/>
          <w:bCs/>
          <w:color w:val="000300"/>
          <w:lang w:bidi="he-IL"/>
        </w:rPr>
        <w:t xml:space="preserve"> </w:t>
      </w:r>
      <w:r>
        <w:rPr>
          <w:rFonts w:ascii="Times New Roman" w:hAnsi="Times New Roman" w:cs="Times New Roman"/>
          <w:b/>
          <w:color w:val="010A07"/>
          <w:lang w:bidi="he-IL"/>
        </w:rPr>
        <w:t>и ………………………………………</w:t>
      </w:r>
    </w:p>
    <w:p w:rsidR="00F770C2" w:rsidRDefault="00F770C2" w:rsidP="00F770C2">
      <w:pPr>
        <w:tabs>
          <w:tab w:val="left" w:pos="3150"/>
        </w:tabs>
        <w:jc w:val="center"/>
        <w:rPr>
          <w:rFonts w:ascii="Times New Roman" w:hAnsi="Times New Roman" w:cs="Times New Roman"/>
          <w:b/>
          <w:lang w:val="en-US" w:eastAsia="bg-BG"/>
        </w:rPr>
      </w:pPr>
    </w:p>
    <w:p w:rsidR="00F770C2" w:rsidRPr="008B0E34" w:rsidRDefault="00F770C2" w:rsidP="00F770C2">
      <w:pPr>
        <w:tabs>
          <w:tab w:val="left" w:pos="3150"/>
        </w:tabs>
        <w:jc w:val="center"/>
        <w:rPr>
          <w:rFonts w:ascii="Times New Roman" w:hAnsi="Times New Roman" w:cs="Times New Roman"/>
          <w:b/>
          <w:lang w:val="en-US" w:eastAsia="bg-BG"/>
        </w:rPr>
      </w:pPr>
    </w:p>
    <w:p w:rsidR="00F770C2" w:rsidRPr="007E75FF" w:rsidRDefault="00F770C2" w:rsidP="00F770C2">
      <w:pPr>
        <w:numPr>
          <w:ilvl w:val="0"/>
          <w:numId w:val="4"/>
        </w:numPr>
        <w:spacing w:after="0" w:line="240" w:lineRule="auto"/>
        <w:contextualSpacing/>
        <w:jc w:val="both"/>
        <w:rPr>
          <w:rFonts w:ascii="Times New Roman" w:eastAsia="Times New Roman" w:hAnsi="Times New Roman" w:cs="Times New Roman"/>
          <w:b/>
          <w:lang w:val="en-US"/>
        </w:rPr>
      </w:pPr>
      <w:r w:rsidRPr="009A397A">
        <w:rPr>
          <w:rFonts w:ascii="Times New Roman" w:eastAsia="Times New Roman" w:hAnsi="Times New Roman" w:cs="Times New Roman"/>
          <w:b/>
        </w:rPr>
        <w:t>Касови операции:</w:t>
      </w:r>
    </w:p>
    <w:p w:rsidR="00F770C2" w:rsidRPr="00AC1DF2" w:rsidRDefault="00F770C2" w:rsidP="00F770C2">
      <w:pPr>
        <w:tabs>
          <w:tab w:val="left" w:pos="1395"/>
          <w:tab w:val="right" w:pos="9072"/>
        </w:tabs>
        <w:spacing w:after="0" w:line="240" w:lineRule="auto"/>
        <w:jc w:val="both"/>
        <w:rPr>
          <w:rFonts w:ascii="Times New Roman" w:eastAsia="Times New Roman" w:hAnsi="Times New Roman" w:cs="Times New Roman"/>
          <w:b/>
          <w:sz w:val="18"/>
          <w:szCs w:val="18"/>
        </w:rPr>
      </w:pPr>
    </w:p>
    <w:p w:rsidR="00F770C2" w:rsidRDefault="00F770C2" w:rsidP="00F770C2">
      <w:pPr>
        <w:tabs>
          <w:tab w:val="left" w:pos="1395"/>
          <w:tab w:val="right" w:pos="9072"/>
        </w:tabs>
        <w:spacing w:after="0" w:line="240" w:lineRule="auto"/>
        <w:jc w:val="both"/>
        <w:rPr>
          <w:rFonts w:ascii="Times New Roman" w:eastAsia="Times New Roman" w:hAnsi="Times New Roman" w:cs="Times New Roman"/>
          <w:b/>
          <w:sz w:val="18"/>
          <w:szCs w:val="18"/>
          <w:lang w:val="en-US"/>
        </w:rPr>
      </w:pPr>
    </w:p>
    <w:p w:rsidR="00F770C2" w:rsidRDefault="00F770C2" w:rsidP="00F770C2">
      <w:pPr>
        <w:tabs>
          <w:tab w:val="left" w:pos="1395"/>
          <w:tab w:val="right" w:pos="9072"/>
        </w:tabs>
        <w:spacing w:after="0" w:line="240" w:lineRule="auto"/>
        <w:jc w:val="both"/>
        <w:rPr>
          <w:rFonts w:ascii="Times New Roman" w:eastAsia="Times New Roman" w:hAnsi="Times New Roman" w:cs="Times New Roman"/>
          <w:b/>
          <w:sz w:val="18"/>
          <w:szCs w:val="18"/>
          <w:lang w:val="en-US"/>
        </w:rPr>
      </w:pPr>
    </w:p>
    <w:p w:rsidR="00F770C2" w:rsidRDefault="00F770C2" w:rsidP="00F770C2">
      <w:pPr>
        <w:tabs>
          <w:tab w:val="left" w:pos="1395"/>
          <w:tab w:val="right" w:pos="9072"/>
        </w:tabs>
        <w:spacing w:after="0" w:line="240" w:lineRule="auto"/>
        <w:jc w:val="both"/>
        <w:rPr>
          <w:rFonts w:ascii="Times New Roman" w:eastAsia="Times New Roman" w:hAnsi="Times New Roman" w:cs="Times New Roman"/>
          <w:b/>
          <w:sz w:val="18"/>
          <w:szCs w:val="18"/>
          <w:lang w:val="en-US"/>
        </w:rPr>
      </w:pPr>
    </w:p>
    <w:p w:rsidR="00F770C2" w:rsidRPr="009A397A" w:rsidRDefault="00F770C2" w:rsidP="00F770C2">
      <w:pPr>
        <w:tabs>
          <w:tab w:val="left" w:pos="1395"/>
          <w:tab w:val="right" w:pos="9072"/>
        </w:tabs>
        <w:spacing w:after="0" w:line="240" w:lineRule="auto"/>
        <w:jc w:val="both"/>
        <w:rPr>
          <w:rFonts w:ascii="Times New Roman" w:eastAsia="Times New Roman" w:hAnsi="Times New Roman" w:cs="Times New Roman"/>
          <w:b/>
          <w:sz w:val="18"/>
          <w:szCs w:val="18"/>
          <w:lang w:val="en-US"/>
        </w:rPr>
      </w:pPr>
      <w:r>
        <w:rPr>
          <w:rFonts w:ascii="Times New Roman" w:eastAsia="Times New Roman" w:hAnsi="Times New Roman" w:cs="Times New Roman"/>
          <w:b/>
          <w:sz w:val="18"/>
          <w:szCs w:val="18"/>
          <w:lang w:val="en-US"/>
        </w:rPr>
        <w:tab/>
      </w:r>
    </w:p>
    <w:p w:rsidR="00F770C2" w:rsidRPr="009A397A" w:rsidRDefault="00F770C2" w:rsidP="00F770C2">
      <w:pPr>
        <w:numPr>
          <w:ilvl w:val="0"/>
          <w:numId w:val="4"/>
        </w:numPr>
        <w:spacing w:after="0" w:line="240" w:lineRule="auto"/>
        <w:contextualSpacing/>
        <w:rPr>
          <w:rFonts w:ascii="Times New Roman" w:eastAsia="Times New Roman" w:hAnsi="Times New Roman" w:cs="Times New Roman"/>
          <w:b/>
          <w:lang w:val="en-US"/>
        </w:rPr>
      </w:pPr>
      <w:r w:rsidRPr="009A397A">
        <w:rPr>
          <w:rFonts w:ascii="Times New Roman" w:eastAsia="Times New Roman" w:hAnsi="Times New Roman" w:cs="Times New Roman"/>
          <w:b/>
        </w:rPr>
        <w:t>Разплащателни сметки:</w:t>
      </w:r>
    </w:p>
    <w:p w:rsidR="00F770C2" w:rsidRPr="009A397A" w:rsidRDefault="00F770C2" w:rsidP="00F770C2">
      <w:pPr>
        <w:spacing w:after="0" w:line="240" w:lineRule="auto"/>
        <w:ind w:left="1080"/>
        <w:contextualSpacing/>
        <w:rPr>
          <w:rFonts w:ascii="Times New Roman" w:eastAsia="Times New Roman" w:hAnsi="Times New Roman" w:cs="Times New Roman"/>
          <w:b/>
          <w:lang w:val="en-US"/>
        </w:rPr>
      </w:pPr>
    </w:p>
    <w:p w:rsidR="00F770C2" w:rsidRPr="009A397A" w:rsidRDefault="00F770C2" w:rsidP="00F770C2">
      <w:pPr>
        <w:spacing w:after="0" w:line="240" w:lineRule="auto"/>
        <w:jc w:val="both"/>
        <w:rPr>
          <w:rFonts w:ascii="Times New Roman" w:eastAsia="Times New Roman" w:hAnsi="Times New Roman" w:cs="Times New Roman"/>
          <w:sz w:val="20"/>
          <w:szCs w:val="20"/>
          <w:lang w:val="en-US"/>
        </w:rPr>
      </w:pPr>
    </w:p>
    <w:tbl>
      <w:tblPr>
        <w:tblW w:w="7020" w:type="dxa"/>
        <w:tblInd w:w="1080" w:type="dxa"/>
        <w:tblCellMar>
          <w:left w:w="70" w:type="dxa"/>
          <w:right w:w="70" w:type="dxa"/>
        </w:tblCellMar>
        <w:tblLook w:val="04A0"/>
      </w:tblPr>
      <w:tblGrid>
        <w:gridCol w:w="2064"/>
        <w:gridCol w:w="2432"/>
        <w:gridCol w:w="2524"/>
      </w:tblGrid>
      <w:tr w:rsidR="00F770C2" w:rsidRPr="009A397A" w:rsidTr="00AC1DF2">
        <w:trPr>
          <w:trHeight w:val="255"/>
        </w:trPr>
        <w:tc>
          <w:tcPr>
            <w:tcW w:w="900" w:type="dxa"/>
            <w:tcBorders>
              <w:top w:val="nil"/>
              <w:left w:val="nil"/>
              <w:bottom w:val="nil"/>
              <w:right w:val="nil"/>
            </w:tcBorders>
            <w:shd w:val="clear" w:color="000000" w:fill="FFFFFF"/>
            <w:noWrap/>
            <w:vAlign w:val="bottom"/>
            <w:hideMark/>
          </w:tcPr>
          <w:p w:rsidR="00F770C2" w:rsidRPr="009A397A" w:rsidRDefault="00F770C2" w:rsidP="00870958">
            <w:pPr>
              <w:spacing w:after="0" w:line="240" w:lineRule="auto"/>
              <w:rPr>
                <w:rFonts w:ascii="Times New Roman" w:eastAsia="Times New Roman" w:hAnsi="Times New Roman" w:cs="Times New Roman"/>
                <w:sz w:val="18"/>
                <w:szCs w:val="18"/>
                <w:lang w:val="en-US"/>
              </w:rPr>
            </w:pPr>
            <w:r w:rsidRPr="009A397A">
              <w:rPr>
                <w:rFonts w:ascii="Times New Roman" w:eastAsia="Times New Roman" w:hAnsi="Times New Roman" w:cs="Times New Roman"/>
                <w:sz w:val="18"/>
                <w:szCs w:val="18"/>
                <w:lang w:val="en-US"/>
              </w:rPr>
              <w:t> </w:t>
            </w:r>
          </w:p>
        </w:tc>
        <w:tc>
          <w:tcPr>
            <w:tcW w:w="1060" w:type="dxa"/>
            <w:tcBorders>
              <w:top w:val="nil"/>
              <w:left w:val="nil"/>
              <w:bottom w:val="nil"/>
              <w:right w:val="nil"/>
            </w:tcBorders>
            <w:shd w:val="clear" w:color="000000" w:fill="FFFFFF"/>
            <w:noWrap/>
            <w:vAlign w:val="bottom"/>
            <w:hideMark/>
          </w:tcPr>
          <w:p w:rsidR="00F770C2" w:rsidRPr="009A397A" w:rsidRDefault="00F770C2" w:rsidP="00870958">
            <w:pPr>
              <w:spacing w:after="0" w:line="240" w:lineRule="auto"/>
              <w:rPr>
                <w:rFonts w:ascii="Times New Roman" w:eastAsia="Times New Roman" w:hAnsi="Times New Roman" w:cs="Times New Roman"/>
                <w:sz w:val="18"/>
                <w:szCs w:val="18"/>
                <w:lang w:val="en-US"/>
              </w:rPr>
            </w:pPr>
            <w:r w:rsidRPr="009A397A">
              <w:rPr>
                <w:rFonts w:ascii="Times New Roman" w:eastAsia="Times New Roman" w:hAnsi="Times New Roman" w:cs="Times New Roman"/>
                <w:sz w:val="18"/>
                <w:szCs w:val="18"/>
                <w:lang w:val="en-US"/>
              </w:rPr>
              <w:t> </w:t>
            </w:r>
          </w:p>
        </w:tc>
        <w:tc>
          <w:tcPr>
            <w:tcW w:w="1100" w:type="dxa"/>
            <w:tcBorders>
              <w:top w:val="nil"/>
              <w:left w:val="nil"/>
              <w:bottom w:val="nil"/>
              <w:right w:val="nil"/>
            </w:tcBorders>
            <w:shd w:val="clear" w:color="000000" w:fill="FFFFFF"/>
            <w:noWrap/>
            <w:vAlign w:val="bottom"/>
            <w:hideMark/>
          </w:tcPr>
          <w:p w:rsidR="00F770C2" w:rsidRPr="009A397A" w:rsidRDefault="00F770C2" w:rsidP="00870958">
            <w:pPr>
              <w:spacing w:after="0" w:line="240" w:lineRule="auto"/>
              <w:rPr>
                <w:rFonts w:ascii="Times New Roman" w:eastAsia="Times New Roman" w:hAnsi="Times New Roman" w:cs="Times New Roman"/>
                <w:sz w:val="18"/>
                <w:szCs w:val="18"/>
              </w:rPr>
            </w:pPr>
          </w:p>
        </w:tc>
      </w:tr>
    </w:tbl>
    <w:p w:rsidR="00F770C2" w:rsidRPr="007E75FF" w:rsidRDefault="00F770C2" w:rsidP="00F770C2">
      <w:pPr>
        <w:spacing w:after="0" w:line="240" w:lineRule="auto"/>
        <w:jc w:val="both"/>
        <w:rPr>
          <w:rFonts w:ascii="Times New Roman" w:eastAsia="Times New Roman" w:hAnsi="Times New Roman" w:cs="Times New Roman"/>
          <w:sz w:val="20"/>
          <w:szCs w:val="20"/>
          <w:lang w:val="en-US"/>
        </w:rPr>
      </w:pPr>
    </w:p>
    <w:p w:rsidR="00F770C2" w:rsidRPr="008B0E34" w:rsidRDefault="00F770C2" w:rsidP="00F770C2">
      <w:pPr>
        <w:numPr>
          <w:ilvl w:val="0"/>
          <w:numId w:val="4"/>
        </w:numPr>
        <w:spacing w:after="0" w:line="240" w:lineRule="auto"/>
        <w:contextualSpacing/>
        <w:jc w:val="both"/>
        <w:rPr>
          <w:rFonts w:ascii="Times New Roman" w:eastAsia="Times New Roman" w:hAnsi="Times New Roman" w:cs="Times New Roman"/>
          <w:lang w:val="en-US"/>
        </w:rPr>
      </w:pPr>
      <w:r w:rsidRPr="009A397A">
        <w:rPr>
          <w:rFonts w:ascii="Times New Roman" w:eastAsia="Times New Roman" w:hAnsi="Times New Roman" w:cs="Times New Roman"/>
          <w:b/>
        </w:rPr>
        <w:t>Лихви по разплащателни сметки:</w:t>
      </w:r>
    </w:p>
    <w:p w:rsidR="00F770C2" w:rsidRPr="009A397A" w:rsidRDefault="00F770C2" w:rsidP="00F770C2">
      <w:pPr>
        <w:spacing w:after="0" w:line="240" w:lineRule="auto"/>
        <w:ind w:left="1080"/>
        <w:contextualSpacing/>
        <w:jc w:val="both"/>
        <w:rPr>
          <w:rFonts w:ascii="Times New Roman" w:eastAsia="Times New Roman" w:hAnsi="Times New Roman" w:cs="Times New Roman"/>
          <w:lang w:val="en-US"/>
        </w:rPr>
      </w:pPr>
    </w:p>
    <w:p w:rsidR="00F770C2" w:rsidRPr="009A397A" w:rsidRDefault="00F770C2" w:rsidP="00F770C2">
      <w:pPr>
        <w:spacing w:after="0" w:line="240" w:lineRule="auto"/>
        <w:jc w:val="both"/>
        <w:rPr>
          <w:rFonts w:ascii="Times New Roman" w:eastAsia="Times New Roman" w:hAnsi="Times New Roman" w:cs="Times New Roman"/>
          <w:sz w:val="20"/>
          <w:szCs w:val="20"/>
          <w:lang w:val="en-US"/>
        </w:rPr>
      </w:pPr>
    </w:p>
    <w:p w:rsidR="00F770C2" w:rsidRPr="00374803" w:rsidRDefault="00F770C2" w:rsidP="00F770C2">
      <w:pPr>
        <w:spacing w:after="0" w:line="240" w:lineRule="auto"/>
        <w:jc w:val="both"/>
        <w:rPr>
          <w:rFonts w:ascii="Times New Roman" w:eastAsia="Times New Roman" w:hAnsi="Times New Roman" w:cs="Times New Roman"/>
          <w:sz w:val="20"/>
          <w:szCs w:val="20"/>
        </w:rPr>
      </w:pPr>
    </w:p>
    <w:p w:rsidR="00F770C2" w:rsidRPr="00374803" w:rsidRDefault="00F770C2" w:rsidP="00F770C2">
      <w:pPr>
        <w:spacing w:after="0" w:line="240" w:lineRule="auto"/>
        <w:jc w:val="both"/>
        <w:rPr>
          <w:rFonts w:ascii="Times New Roman" w:eastAsia="Times New Roman" w:hAnsi="Times New Roman" w:cs="Times New Roman"/>
          <w:sz w:val="20"/>
          <w:szCs w:val="20"/>
        </w:rPr>
      </w:pPr>
    </w:p>
    <w:p w:rsidR="00F770C2" w:rsidRDefault="00F770C2" w:rsidP="00F770C2">
      <w:pPr>
        <w:spacing w:after="0" w:line="240" w:lineRule="auto"/>
        <w:jc w:val="both"/>
        <w:rPr>
          <w:rFonts w:ascii="Times New Roman" w:eastAsia="Times New Roman" w:hAnsi="Times New Roman" w:cs="Times New Roman"/>
          <w:sz w:val="20"/>
          <w:szCs w:val="20"/>
        </w:rPr>
      </w:pPr>
    </w:p>
    <w:p w:rsidR="00F770C2" w:rsidRDefault="00F770C2" w:rsidP="00F770C2">
      <w:pPr>
        <w:spacing w:after="0" w:line="240" w:lineRule="auto"/>
        <w:jc w:val="both"/>
        <w:rPr>
          <w:rFonts w:ascii="Times New Roman" w:eastAsia="Times New Roman" w:hAnsi="Times New Roman" w:cs="Times New Roman"/>
          <w:sz w:val="20"/>
          <w:szCs w:val="20"/>
        </w:rPr>
      </w:pPr>
    </w:p>
    <w:p w:rsidR="00F770C2" w:rsidRDefault="00F770C2" w:rsidP="00F770C2">
      <w:pPr>
        <w:spacing w:after="0" w:line="240" w:lineRule="auto"/>
        <w:jc w:val="both"/>
        <w:rPr>
          <w:rFonts w:ascii="Times New Roman" w:eastAsia="Times New Roman" w:hAnsi="Times New Roman" w:cs="Times New Roman"/>
          <w:sz w:val="20"/>
          <w:szCs w:val="20"/>
        </w:rPr>
      </w:pPr>
    </w:p>
    <w:p w:rsidR="00F770C2" w:rsidRDefault="00F770C2" w:rsidP="00F770C2">
      <w:pPr>
        <w:spacing w:after="0" w:line="240" w:lineRule="auto"/>
        <w:jc w:val="both"/>
        <w:rPr>
          <w:rFonts w:ascii="Times New Roman" w:eastAsia="Times New Roman" w:hAnsi="Times New Roman" w:cs="Times New Roman"/>
          <w:sz w:val="20"/>
          <w:szCs w:val="20"/>
        </w:rPr>
      </w:pPr>
    </w:p>
    <w:p w:rsidR="00F770C2" w:rsidRDefault="00F770C2" w:rsidP="00F770C2">
      <w:pPr>
        <w:spacing w:after="0" w:line="240" w:lineRule="auto"/>
        <w:jc w:val="both"/>
        <w:rPr>
          <w:rFonts w:ascii="Times New Roman" w:eastAsia="Times New Roman" w:hAnsi="Times New Roman" w:cs="Times New Roman"/>
          <w:sz w:val="20"/>
          <w:szCs w:val="20"/>
        </w:rPr>
      </w:pPr>
    </w:p>
    <w:p w:rsidR="00F770C2" w:rsidRDefault="00F770C2" w:rsidP="00F770C2">
      <w:pPr>
        <w:spacing w:after="0" w:line="240" w:lineRule="auto"/>
        <w:jc w:val="both"/>
        <w:rPr>
          <w:rFonts w:ascii="Times New Roman" w:eastAsia="Times New Roman" w:hAnsi="Times New Roman" w:cs="Times New Roman"/>
          <w:sz w:val="20"/>
          <w:szCs w:val="20"/>
        </w:rPr>
      </w:pPr>
    </w:p>
    <w:p w:rsidR="00F770C2" w:rsidRDefault="00F770C2" w:rsidP="00F770C2">
      <w:pPr>
        <w:spacing w:after="0" w:line="240" w:lineRule="auto"/>
        <w:jc w:val="both"/>
        <w:rPr>
          <w:rFonts w:ascii="Times New Roman" w:eastAsia="Times New Roman" w:hAnsi="Times New Roman" w:cs="Times New Roman"/>
          <w:sz w:val="20"/>
          <w:szCs w:val="20"/>
        </w:rPr>
      </w:pPr>
    </w:p>
    <w:p w:rsidR="00F770C2" w:rsidRPr="009A397A" w:rsidRDefault="00F770C2" w:rsidP="00F770C2">
      <w:pPr>
        <w:spacing w:after="0" w:line="240" w:lineRule="auto"/>
        <w:jc w:val="both"/>
        <w:rPr>
          <w:rFonts w:ascii="Times New Roman" w:eastAsia="Times New Roman" w:hAnsi="Times New Roman" w:cs="Times New Roman"/>
          <w:b/>
          <w:sz w:val="20"/>
          <w:szCs w:val="20"/>
        </w:rPr>
      </w:pPr>
    </w:p>
    <w:p w:rsidR="00F770C2" w:rsidRPr="009A397A" w:rsidRDefault="00F770C2" w:rsidP="00F770C2">
      <w:pPr>
        <w:numPr>
          <w:ilvl w:val="0"/>
          <w:numId w:val="4"/>
        </w:numPr>
        <w:spacing w:after="0" w:line="240" w:lineRule="auto"/>
        <w:contextualSpacing/>
        <w:rPr>
          <w:rFonts w:ascii="Times New Roman" w:eastAsia="Times New Roman" w:hAnsi="Times New Roman" w:cs="Times New Roman"/>
          <w:b/>
          <w:noProof/>
          <w:lang w:eastAsia="bg-BG"/>
        </w:rPr>
      </w:pPr>
      <w:r w:rsidRPr="009A397A">
        <w:rPr>
          <w:rFonts w:ascii="Times New Roman" w:eastAsia="Times New Roman" w:hAnsi="Times New Roman" w:cs="Times New Roman"/>
          <w:b/>
          <w:noProof/>
          <w:lang w:eastAsia="bg-BG"/>
        </w:rPr>
        <w:t>Банкови преводи и разплащания:</w:t>
      </w:r>
    </w:p>
    <w:p w:rsidR="00F770C2" w:rsidRPr="009A397A" w:rsidRDefault="00F770C2" w:rsidP="00F770C2">
      <w:pPr>
        <w:spacing w:after="0" w:line="240" w:lineRule="auto"/>
        <w:rPr>
          <w:rFonts w:ascii="Times New Roman" w:eastAsia="Times New Roman" w:hAnsi="Times New Roman" w:cs="Times New Roman"/>
          <w:noProof/>
          <w:sz w:val="18"/>
          <w:szCs w:val="18"/>
          <w:lang w:val="en-US" w:eastAsia="bg-BG"/>
        </w:rPr>
      </w:pPr>
    </w:p>
    <w:p w:rsidR="00F770C2" w:rsidRPr="009A397A" w:rsidRDefault="00F770C2" w:rsidP="00F770C2">
      <w:pPr>
        <w:spacing w:after="0" w:line="240" w:lineRule="auto"/>
        <w:rPr>
          <w:rFonts w:ascii="Times New Roman" w:eastAsia="Times New Roman" w:hAnsi="Times New Roman" w:cs="Times New Roman"/>
          <w:noProof/>
          <w:sz w:val="18"/>
          <w:szCs w:val="18"/>
          <w:lang w:val="en-US" w:eastAsia="bg-BG"/>
        </w:rPr>
      </w:pPr>
    </w:p>
    <w:p w:rsidR="00F770C2" w:rsidRPr="009A397A" w:rsidRDefault="00F770C2" w:rsidP="00F770C2">
      <w:pPr>
        <w:spacing w:after="0" w:line="240" w:lineRule="auto"/>
        <w:rPr>
          <w:rFonts w:ascii="Times New Roman" w:eastAsia="Times New Roman" w:hAnsi="Times New Roman" w:cs="Times New Roman"/>
          <w:noProof/>
          <w:sz w:val="18"/>
          <w:szCs w:val="18"/>
          <w:lang w:val="en-US" w:eastAsia="bg-BG"/>
        </w:rPr>
      </w:pPr>
    </w:p>
    <w:p w:rsidR="00F770C2" w:rsidRPr="00374803" w:rsidRDefault="00F770C2" w:rsidP="00F770C2">
      <w:pPr>
        <w:spacing w:after="0" w:line="240" w:lineRule="auto"/>
        <w:rPr>
          <w:rFonts w:ascii="Times New Roman" w:eastAsia="Times New Roman" w:hAnsi="Times New Roman" w:cs="Times New Roman"/>
          <w:noProof/>
          <w:sz w:val="18"/>
          <w:szCs w:val="18"/>
          <w:lang w:eastAsia="bg-BG"/>
        </w:rPr>
      </w:pPr>
    </w:p>
    <w:p w:rsidR="00F770C2" w:rsidRPr="00024497" w:rsidRDefault="00F770C2" w:rsidP="00F770C2">
      <w:pPr>
        <w:spacing w:after="0" w:line="240" w:lineRule="auto"/>
        <w:rPr>
          <w:rFonts w:ascii="Times New Roman" w:eastAsia="Times New Roman" w:hAnsi="Times New Roman" w:cs="Times New Roman"/>
          <w:noProof/>
          <w:sz w:val="18"/>
          <w:szCs w:val="18"/>
          <w:lang w:eastAsia="bg-BG"/>
        </w:rPr>
      </w:pPr>
    </w:p>
    <w:p w:rsidR="00F770C2" w:rsidRDefault="00F770C2" w:rsidP="00F770C2">
      <w:pPr>
        <w:spacing w:after="0" w:line="240" w:lineRule="auto"/>
        <w:rPr>
          <w:rFonts w:ascii="Times New Roman" w:eastAsia="Times New Roman" w:hAnsi="Times New Roman" w:cs="Times New Roman"/>
          <w:noProof/>
          <w:sz w:val="16"/>
          <w:szCs w:val="16"/>
          <w:lang w:eastAsia="bg-BG"/>
        </w:rPr>
      </w:pPr>
    </w:p>
    <w:p w:rsidR="00F770C2" w:rsidRPr="009A397A" w:rsidRDefault="00F770C2" w:rsidP="00F770C2">
      <w:pPr>
        <w:spacing w:after="0" w:line="240" w:lineRule="auto"/>
        <w:rPr>
          <w:rFonts w:ascii="Times New Roman" w:eastAsia="Times New Roman" w:hAnsi="Times New Roman" w:cs="Times New Roman"/>
          <w:noProof/>
          <w:sz w:val="16"/>
          <w:szCs w:val="16"/>
          <w:lang w:val="en-US" w:eastAsia="bg-BG"/>
        </w:rPr>
      </w:pPr>
    </w:p>
    <w:p w:rsidR="00F770C2" w:rsidRPr="009A397A" w:rsidRDefault="00F770C2" w:rsidP="00F770C2">
      <w:pPr>
        <w:spacing w:after="0" w:line="240" w:lineRule="auto"/>
        <w:rPr>
          <w:rFonts w:ascii="Times New Roman" w:eastAsia="Times New Roman" w:hAnsi="Times New Roman" w:cs="Times New Roman"/>
          <w:noProof/>
          <w:sz w:val="18"/>
          <w:szCs w:val="18"/>
          <w:lang w:eastAsia="bg-BG"/>
        </w:rPr>
      </w:pPr>
    </w:p>
    <w:p w:rsidR="00F770C2" w:rsidRPr="00024497" w:rsidRDefault="00F770C2" w:rsidP="00F770C2">
      <w:pPr>
        <w:spacing w:after="0" w:line="240" w:lineRule="auto"/>
        <w:jc w:val="both"/>
        <w:rPr>
          <w:rFonts w:ascii="Times New Roman" w:eastAsia="Times New Roman" w:hAnsi="Times New Roman" w:cs="Times New Roman"/>
          <w:b/>
          <w:sz w:val="18"/>
          <w:szCs w:val="18"/>
        </w:rPr>
      </w:pPr>
    </w:p>
    <w:p w:rsidR="00F770C2" w:rsidRPr="00024497" w:rsidRDefault="00F770C2" w:rsidP="00F770C2">
      <w:pPr>
        <w:spacing w:after="0" w:line="240" w:lineRule="auto"/>
        <w:jc w:val="both"/>
        <w:rPr>
          <w:rFonts w:ascii="Times New Roman" w:eastAsia="Times New Roman" w:hAnsi="Times New Roman" w:cs="Times New Roman"/>
          <w:b/>
          <w:sz w:val="18"/>
          <w:szCs w:val="18"/>
        </w:rPr>
      </w:pPr>
    </w:p>
    <w:p w:rsidR="00F770C2" w:rsidRDefault="00F770C2" w:rsidP="00F770C2">
      <w:pPr>
        <w:spacing w:after="0" w:line="240" w:lineRule="auto"/>
        <w:jc w:val="both"/>
        <w:rPr>
          <w:rFonts w:ascii="Times New Roman" w:eastAsia="Times New Roman" w:hAnsi="Times New Roman" w:cs="Times New Roman"/>
          <w:b/>
          <w:sz w:val="20"/>
          <w:szCs w:val="20"/>
        </w:rPr>
      </w:pPr>
    </w:p>
    <w:p w:rsidR="00F770C2" w:rsidRDefault="00F770C2" w:rsidP="00F770C2">
      <w:pPr>
        <w:spacing w:after="0" w:line="240" w:lineRule="auto"/>
        <w:jc w:val="both"/>
        <w:rPr>
          <w:rFonts w:ascii="Times New Roman" w:eastAsia="Times New Roman" w:hAnsi="Times New Roman" w:cs="Times New Roman"/>
          <w:b/>
          <w:sz w:val="20"/>
          <w:szCs w:val="20"/>
        </w:rPr>
      </w:pPr>
    </w:p>
    <w:p w:rsidR="00F770C2" w:rsidRDefault="00F770C2" w:rsidP="00F770C2">
      <w:pPr>
        <w:spacing w:after="0" w:line="240" w:lineRule="auto"/>
        <w:jc w:val="both"/>
        <w:rPr>
          <w:rFonts w:ascii="Times New Roman" w:eastAsia="Times New Roman" w:hAnsi="Times New Roman" w:cs="Times New Roman"/>
          <w:b/>
          <w:sz w:val="20"/>
          <w:szCs w:val="20"/>
        </w:rPr>
      </w:pPr>
    </w:p>
    <w:p w:rsidR="00F770C2" w:rsidRDefault="00F770C2" w:rsidP="00F770C2">
      <w:pPr>
        <w:spacing w:after="0" w:line="240" w:lineRule="auto"/>
        <w:jc w:val="both"/>
        <w:rPr>
          <w:rFonts w:ascii="Times New Roman" w:eastAsia="Times New Roman" w:hAnsi="Times New Roman" w:cs="Times New Roman"/>
          <w:b/>
          <w:sz w:val="20"/>
          <w:szCs w:val="20"/>
        </w:rPr>
      </w:pPr>
    </w:p>
    <w:p w:rsidR="00F770C2" w:rsidRPr="008B0E34" w:rsidRDefault="00F770C2" w:rsidP="00F770C2">
      <w:pPr>
        <w:spacing w:after="0" w:line="240" w:lineRule="auto"/>
        <w:jc w:val="both"/>
        <w:rPr>
          <w:rFonts w:ascii="Times New Roman" w:eastAsia="Times New Roman" w:hAnsi="Times New Roman" w:cs="Times New Roman"/>
          <w:b/>
          <w:sz w:val="20"/>
          <w:szCs w:val="20"/>
          <w:lang w:val="en-US"/>
        </w:rPr>
      </w:pPr>
    </w:p>
    <w:p w:rsidR="00F770C2" w:rsidRPr="008B0E34" w:rsidRDefault="00F770C2" w:rsidP="00F770C2">
      <w:pPr>
        <w:numPr>
          <w:ilvl w:val="0"/>
          <w:numId w:val="4"/>
        </w:numPr>
        <w:spacing w:after="0" w:line="240" w:lineRule="auto"/>
        <w:contextualSpacing/>
        <w:jc w:val="both"/>
        <w:rPr>
          <w:rFonts w:ascii="Times New Roman" w:eastAsia="Times New Roman" w:hAnsi="Times New Roman" w:cs="Times New Roman"/>
          <w:b/>
        </w:rPr>
      </w:pPr>
      <w:r w:rsidRPr="009A397A">
        <w:rPr>
          <w:rFonts w:ascii="Times New Roman" w:eastAsia="Times New Roman" w:hAnsi="Times New Roman" w:cs="Times New Roman"/>
          <w:b/>
        </w:rPr>
        <w:t>Стандартни срочни депозити:</w:t>
      </w:r>
    </w:p>
    <w:p w:rsidR="00F770C2" w:rsidRPr="009A397A" w:rsidRDefault="00F770C2" w:rsidP="00F770C2">
      <w:pPr>
        <w:spacing w:after="0" w:line="240" w:lineRule="auto"/>
        <w:ind w:left="1080"/>
        <w:contextualSpacing/>
        <w:jc w:val="both"/>
        <w:rPr>
          <w:rFonts w:ascii="Times New Roman" w:eastAsia="Times New Roman" w:hAnsi="Times New Roman" w:cs="Times New Roman"/>
          <w:b/>
        </w:rPr>
      </w:pPr>
    </w:p>
    <w:p w:rsidR="00F770C2" w:rsidRPr="009A397A" w:rsidDel="00CE1CAA" w:rsidRDefault="00F770C2" w:rsidP="00F770C2">
      <w:pPr>
        <w:rPr>
          <w:del w:id="22" w:author="Ivan M. Strumski" w:date="2013-07-09T15:31:00Z"/>
          <w:rFonts w:ascii="Times New Roman" w:hAnsi="Times New Roman" w:cs="Times New Roman"/>
        </w:rPr>
      </w:pPr>
      <w:del w:id="23" w:author="Ivan M. Strumski" w:date="2013-07-09T15:30:00Z">
        <w:r w:rsidRPr="009A397A" w:rsidDel="00CE1CAA">
          <w:rPr>
            <w:rFonts w:ascii="Times New Roman" w:hAnsi="Times New Roman" w:cs="Times New Roman"/>
            <w:lang w:val="en-US"/>
          </w:rPr>
          <w:delText xml:space="preserve"> </w:delText>
        </w:r>
      </w:del>
    </w:p>
    <w:p w:rsidR="00F770C2" w:rsidRDefault="00F770C2" w:rsidP="00F770C2">
      <w:pPr>
        <w:numPr>
          <w:ilvl w:val="0"/>
          <w:numId w:val="4"/>
        </w:numPr>
        <w:spacing w:after="0" w:line="240" w:lineRule="auto"/>
        <w:contextualSpacing/>
        <w:jc w:val="both"/>
        <w:rPr>
          <w:rFonts w:ascii="Times New Roman" w:eastAsia="Times New Roman" w:hAnsi="Times New Roman" w:cs="Times New Roman"/>
          <w:b/>
          <w:lang w:val="en-US"/>
        </w:rPr>
      </w:pPr>
      <w:r w:rsidRPr="009A397A">
        <w:rPr>
          <w:rFonts w:ascii="Times New Roman" w:eastAsia="Times New Roman" w:hAnsi="Times New Roman" w:cs="Times New Roman"/>
          <w:b/>
        </w:rPr>
        <w:t>Срочни депозити с индивидуални условия:</w:t>
      </w:r>
    </w:p>
    <w:p w:rsidR="00F770C2" w:rsidRPr="009A397A" w:rsidRDefault="00F770C2" w:rsidP="00F770C2">
      <w:pPr>
        <w:spacing w:after="0" w:line="240" w:lineRule="auto"/>
        <w:ind w:left="1080"/>
        <w:contextualSpacing/>
        <w:jc w:val="both"/>
        <w:rPr>
          <w:rFonts w:ascii="Times New Roman" w:eastAsia="Times New Roman" w:hAnsi="Times New Roman" w:cs="Times New Roman"/>
          <w:b/>
          <w:lang w:val="en-US"/>
        </w:rPr>
      </w:pPr>
    </w:p>
    <w:p w:rsidR="00F770C2" w:rsidRPr="009A397A" w:rsidRDefault="00F770C2" w:rsidP="00F770C2">
      <w:pPr>
        <w:spacing w:after="0" w:line="240" w:lineRule="auto"/>
        <w:jc w:val="both"/>
        <w:rPr>
          <w:rFonts w:ascii="Times New Roman" w:eastAsia="Times New Roman" w:hAnsi="Times New Roman" w:cs="Times New Roman"/>
        </w:rPr>
      </w:pPr>
    </w:p>
    <w:p w:rsidR="00F770C2" w:rsidRPr="009A397A" w:rsidRDefault="00CE1CAA" w:rsidP="00AB572A">
      <w:pPr>
        <w:tabs>
          <w:tab w:val="left" w:pos="3150"/>
        </w:tabs>
        <w:ind w:left="360"/>
        <w:rPr>
          <w:rFonts w:ascii="Times New Roman" w:hAnsi="Times New Roman" w:cs="Times New Roman"/>
          <w:b/>
          <w:lang w:eastAsia="bg-BG"/>
        </w:rPr>
      </w:pPr>
      <w:r w:rsidRPr="00CE1CAA">
        <w:rPr>
          <w:rFonts w:ascii="Times New Roman" w:hAnsi="Times New Roman" w:cs="Times New Roman"/>
          <w:b/>
          <w:lang w:eastAsia="bg-BG"/>
        </w:rPr>
        <w:lastRenderedPageBreak/>
        <w:t>Ценовите условия по т.</w:t>
      </w:r>
      <w:r>
        <w:rPr>
          <w:rFonts w:ascii="Times New Roman" w:hAnsi="Times New Roman" w:cs="Times New Roman"/>
          <w:b/>
          <w:lang w:val="en-US" w:eastAsia="bg-BG"/>
        </w:rPr>
        <w:t>V</w:t>
      </w:r>
      <w:r w:rsidRPr="00CE1CAA">
        <w:rPr>
          <w:rFonts w:ascii="Times New Roman" w:hAnsi="Times New Roman" w:cs="Times New Roman"/>
          <w:b/>
          <w:lang w:eastAsia="bg-BG"/>
        </w:rPr>
        <w:t xml:space="preserve"> и т.</w:t>
      </w:r>
      <w:r w:rsidR="0091540B">
        <w:rPr>
          <w:rFonts w:ascii="Times New Roman" w:hAnsi="Times New Roman" w:cs="Times New Roman"/>
          <w:b/>
          <w:lang w:val="en-US" w:eastAsia="bg-BG"/>
        </w:rPr>
        <w:t>VI</w:t>
      </w:r>
      <w:r w:rsidRPr="00CE1CAA">
        <w:rPr>
          <w:rFonts w:ascii="Times New Roman" w:hAnsi="Times New Roman" w:cs="Times New Roman"/>
          <w:b/>
          <w:lang w:eastAsia="bg-BG"/>
        </w:rPr>
        <w:t>/</w:t>
      </w:r>
      <w:r w:rsidR="0091540B">
        <w:rPr>
          <w:rFonts w:ascii="Times New Roman" w:hAnsi="Times New Roman" w:cs="Times New Roman"/>
          <w:b/>
          <w:lang w:eastAsia="bg-BG"/>
        </w:rPr>
        <w:t>Стандартни с</w:t>
      </w:r>
      <w:r w:rsidRPr="00CE1CAA">
        <w:rPr>
          <w:rFonts w:ascii="Times New Roman" w:hAnsi="Times New Roman" w:cs="Times New Roman"/>
          <w:b/>
          <w:lang w:eastAsia="bg-BG"/>
        </w:rPr>
        <w:t xml:space="preserve">рочни </w:t>
      </w:r>
      <w:r w:rsidR="0091540B">
        <w:rPr>
          <w:rFonts w:ascii="Times New Roman" w:hAnsi="Times New Roman" w:cs="Times New Roman"/>
          <w:b/>
          <w:lang w:eastAsia="bg-BG"/>
        </w:rPr>
        <w:t>д</w:t>
      </w:r>
      <w:r w:rsidRPr="00CE1CAA">
        <w:rPr>
          <w:rFonts w:ascii="Times New Roman" w:hAnsi="Times New Roman" w:cs="Times New Roman"/>
          <w:b/>
          <w:lang w:eastAsia="bg-BG"/>
        </w:rPr>
        <w:t xml:space="preserve">епозити и </w:t>
      </w:r>
      <w:r w:rsidR="0091540B">
        <w:rPr>
          <w:rFonts w:ascii="Times New Roman" w:hAnsi="Times New Roman" w:cs="Times New Roman"/>
          <w:b/>
          <w:lang w:eastAsia="bg-BG"/>
        </w:rPr>
        <w:t>Срочни депозити с индивидуални условия</w:t>
      </w:r>
      <w:r w:rsidRPr="00CE1CAA">
        <w:rPr>
          <w:rFonts w:ascii="Times New Roman" w:hAnsi="Times New Roman" w:cs="Times New Roman"/>
          <w:b/>
          <w:lang w:eastAsia="bg-BG"/>
        </w:rPr>
        <w:t>/ са валидни до 30 дни от</w:t>
      </w:r>
      <w:del w:id="24" w:author="Мс" w:date="2013-07-11T13:00:00Z">
        <w:r w:rsidRPr="00CE1CAA" w:rsidDel="005A228A">
          <w:rPr>
            <w:rFonts w:ascii="Times New Roman" w:hAnsi="Times New Roman" w:cs="Times New Roman"/>
            <w:b/>
            <w:lang w:eastAsia="bg-BG"/>
          </w:rPr>
          <w:delText xml:space="preserve"> </w:delText>
        </w:r>
      </w:del>
      <w:r w:rsidR="005A228A">
        <w:rPr>
          <w:rFonts w:ascii="Times New Roman" w:hAnsi="Times New Roman" w:cs="Times New Roman"/>
          <w:b/>
          <w:lang w:eastAsia="bg-BG"/>
        </w:rPr>
        <w:t>ВЛИЗАНЕТО В СИЛА НА ДОГОВОРА И СПОРАЗУМЕНИЯТА КЪМ НЕГО</w:t>
      </w:r>
      <w:bookmarkStart w:id="25" w:name="_GoBack"/>
      <w:bookmarkEnd w:id="25"/>
      <w:r w:rsidRPr="00CE1CAA">
        <w:rPr>
          <w:rFonts w:ascii="Times New Roman" w:hAnsi="Times New Roman" w:cs="Times New Roman"/>
          <w:b/>
          <w:lang w:eastAsia="bg-BG"/>
        </w:rPr>
        <w:t xml:space="preserve">, след което подлежат на договаряне, съобразно пазарните условия.                    </w:t>
      </w:r>
    </w:p>
    <w:p w:rsidR="00CE1CAA" w:rsidRPr="004F3019" w:rsidRDefault="00CE1CAA" w:rsidP="00CE1CAA">
      <w:pPr>
        <w:tabs>
          <w:tab w:val="left" w:pos="3150"/>
        </w:tabs>
        <w:jc w:val="center"/>
        <w:rPr>
          <w:rFonts w:ascii="Times New Roman" w:hAnsi="Times New Roman" w:cs="Times New Roman"/>
          <w:b/>
          <w:lang w:eastAsia="bg-BG"/>
        </w:rPr>
      </w:pPr>
      <w:r w:rsidRPr="004F3019">
        <w:rPr>
          <w:rFonts w:ascii="Times New Roman" w:hAnsi="Times New Roman" w:cs="Times New Roman"/>
          <w:b/>
          <w:lang w:eastAsia="bg-BG"/>
        </w:rPr>
        <w:t xml:space="preserve">ПРИЛОЖЕНИЕ № </w:t>
      </w:r>
      <w:r>
        <w:rPr>
          <w:rFonts w:ascii="Times New Roman" w:hAnsi="Times New Roman" w:cs="Times New Roman"/>
          <w:b/>
          <w:lang w:eastAsia="bg-BG"/>
        </w:rPr>
        <w:t>2</w:t>
      </w:r>
    </w:p>
    <w:p w:rsidR="00CE1CAA" w:rsidRDefault="00CE1CAA" w:rsidP="00CE1CAA">
      <w:pPr>
        <w:tabs>
          <w:tab w:val="left" w:pos="3150"/>
        </w:tabs>
        <w:jc w:val="center"/>
        <w:rPr>
          <w:rFonts w:ascii="Times New Roman" w:hAnsi="Times New Roman" w:cs="Times New Roman"/>
          <w:b/>
          <w:lang w:eastAsia="bg-BG"/>
        </w:rPr>
      </w:pPr>
      <w:r w:rsidRPr="004F3019">
        <w:rPr>
          <w:rFonts w:ascii="Times New Roman" w:hAnsi="Times New Roman" w:cs="Times New Roman"/>
          <w:b/>
          <w:lang w:eastAsia="bg-BG"/>
        </w:rPr>
        <w:t>КЪМ ДОГОВОР ЗА КОМПЛЕКСНО БАНКОВО ОБСЛУЖВАНЕ</w:t>
      </w:r>
      <w:r>
        <w:rPr>
          <w:rFonts w:ascii="Times New Roman" w:hAnsi="Times New Roman" w:cs="Times New Roman"/>
          <w:b/>
          <w:lang w:eastAsia="bg-BG"/>
        </w:rPr>
        <w:t xml:space="preserve"> ОТ ………. 2013 г.</w:t>
      </w:r>
    </w:p>
    <w:p w:rsidR="001C4FE1" w:rsidRDefault="00CE1CAA" w:rsidP="00CE1CAA">
      <w:pPr>
        <w:jc w:val="center"/>
        <w:rPr>
          <w:rFonts w:ascii="Times New Roman" w:hAnsi="Times New Roman" w:cs="Times New Roman"/>
          <w:b/>
          <w:color w:val="010A07"/>
          <w:lang w:bidi="he-IL"/>
        </w:rPr>
      </w:pPr>
      <w:r>
        <w:rPr>
          <w:rFonts w:ascii="Times New Roman" w:hAnsi="Times New Roman" w:cs="Times New Roman"/>
          <w:b/>
          <w:lang w:eastAsia="bg-BG"/>
        </w:rPr>
        <w:t xml:space="preserve">Сключен между </w:t>
      </w:r>
      <w:ins w:id="26" w:author="SysAdmin" w:date="2014-08-22T11:21:00Z">
        <w:r w:rsidR="00281CF9">
          <w:rPr>
            <w:rFonts w:ascii="Times New Roman" w:hAnsi="Times New Roman" w:cs="Times New Roman"/>
            <w:b/>
            <w:bCs/>
            <w:color w:val="010A07"/>
            <w:lang w:bidi="he-IL"/>
          </w:rPr>
          <w:t>..</w:t>
        </w:r>
        <w:r w:rsidR="00281CF9" w:rsidRPr="00311C16">
          <w:rPr>
            <w:rFonts w:ascii="Times New Roman" w:hAnsi="Times New Roman" w:cs="Times New Roman"/>
            <w:b/>
            <w:bCs/>
            <w:color w:val="010A07"/>
            <w:lang w:bidi="he-IL"/>
          </w:rPr>
          <w:t xml:space="preserve"> </w:t>
        </w:r>
      </w:ins>
      <w:r w:rsidRPr="00311C16">
        <w:rPr>
          <w:rFonts w:ascii="Times New Roman" w:hAnsi="Times New Roman" w:cs="Times New Roman"/>
          <w:b/>
          <w:bCs/>
          <w:color w:val="010A07"/>
          <w:lang w:bidi="he-IL"/>
        </w:rPr>
        <w:t>БЪ</w:t>
      </w:r>
      <w:r w:rsidRPr="00311C16">
        <w:rPr>
          <w:rFonts w:ascii="Times New Roman" w:hAnsi="Times New Roman" w:cs="Times New Roman"/>
          <w:b/>
          <w:bCs/>
          <w:color w:val="000300"/>
          <w:lang w:bidi="he-IL"/>
        </w:rPr>
        <w:t>ЛГ</w:t>
      </w:r>
      <w:r w:rsidRPr="00311C16">
        <w:rPr>
          <w:rFonts w:ascii="Times New Roman" w:hAnsi="Times New Roman" w:cs="Times New Roman"/>
          <w:b/>
          <w:bCs/>
          <w:color w:val="010A07"/>
          <w:lang w:bidi="he-IL"/>
        </w:rPr>
        <w:t>А</w:t>
      </w:r>
      <w:r w:rsidRPr="00311C16">
        <w:rPr>
          <w:rFonts w:ascii="Times New Roman" w:hAnsi="Times New Roman" w:cs="Times New Roman"/>
          <w:b/>
          <w:bCs/>
          <w:color w:val="000300"/>
          <w:lang w:bidi="he-IL"/>
        </w:rPr>
        <w:t>Р</w:t>
      </w:r>
      <w:r w:rsidRPr="00311C16">
        <w:rPr>
          <w:rFonts w:ascii="Times New Roman" w:hAnsi="Times New Roman" w:cs="Times New Roman"/>
          <w:b/>
          <w:bCs/>
          <w:color w:val="010A07"/>
          <w:lang w:bidi="he-IL"/>
        </w:rPr>
        <w:t>И</w:t>
      </w:r>
      <w:r w:rsidRPr="00311C16">
        <w:rPr>
          <w:rFonts w:ascii="Times New Roman" w:hAnsi="Times New Roman" w:cs="Times New Roman"/>
          <w:b/>
          <w:bCs/>
          <w:color w:val="000300"/>
          <w:lang w:bidi="he-IL"/>
        </w:rPr>
        <w:t xml:space="preserve">Я </w:t>
      </w:r>
      <w:r w:rsidRPr="00311C16">
        <w:rPr>
          <w:rFonts w:ascii="Times New Roman" w:hAnsi="Times New Roman" w:cs="Times New Roman"/>
          <w:b/>
          <w:color w:val="010A07"/>
          <w:lang w:bidi="he-IL"/>
        </w:rPr>
        <w:t>АД</w:t>
      </w:r>
      <w:r>
        <w:rPr>
          <w:rFonts w:ascii="Times New Roman" w:hAnsi="Times New Roman" w:cs="Times New Roman"/>
          <w:b/>
          <w:color w:val="010A07"/>
          <w:lang w:bidi="he-IL"/>
        </w:rPr>
        <w:t xml:space="preserve"> и ………………………………………</w:t>
      </w:r>
    </w:p>
    <w:p w:rsidR="00CE1CAA" w:rsidRDefault="00CE1CAA" w:rsidP="00CE1CAA">
      <w:pPr>
        <w:jc w:val="center"/>
        <w:rPr>
          <w:rFonts w:ascii="Times New Roman" w:hAnsi="Times New Roman" w:cs="Times New Roman"/>
          <w:b/>
          <w:color w:val="010A07"/>
          <w:lang w:bidi="he-IL"/>
        </w:rPr>
      </w:pPr>
    </w:p>
    <w:p w:rsidR="00CE1CAA" w:rsidRPr="00CE1CAA" w:rsidRDefault="00CE1CAA" w:rsidP="00CE1CAA">
      <w:pPr>
        <w:spacing w:after="0" w:line="240" w:lineRule="auto"/>
        <w:jc w:val="center"/>
        <w:rPr>
          <w:rFonts w:ascii="Times New Roman" w:eastAsia="Times New Roman" w:hAnsi="Times New Roman" w:cs="Times New Roman"/>
          <w:b/>
          <w:sz w:val="24"/>
          <w:szCs w:val="24"/>
        </w:rPr>
      </w:pPr>
      <w:r w:rsidRPr="00CE1CAA">
        <w:rPr>
          <w:rFonts w:ascii="Times New Roman" w:eastAsia="Times New Roman" w:hAnsi="Times New Roman" w:cs="Times New Roman"/>
          <w:b/>
          <w:sz w:val="24"/>
          <w:szCs w:val="24"/>
        </w:rPr>
        <w:t>СПОРАЗУМЕНИЕ</w:t>
      </w:r>
    </w:p>
    <w:p w:rsidR="00CE1CAA" w:rsidRPr="00CE1CAA" w:rsidRDefault="00CE1CAA" w:rsidP="00CE1CAA">
      <w:pPr>
        <w:spacing w:after="0" w:line="240" w:lineRule="auto"/>
        <w:jc w:val="center"/>
        <w:rPr>
          <w:rFonts w:ascii="Times New Roman" w:eastAsia="Times New Roman" w:hAnsi="Times New Roman" w:cs="Times New Roman"/>
          <w:b/>
          <w:sz w:val="24"/>
          <w:szCs w:val="24"/>
          <w:lang w:val="ru-RU"/>
        </w:rPr>
      </w:pPr>
    </w:p>
    <w:p w:rsidR="00CE1CAA" w:rsidRPr="00CE1CAA" w:rsidRDefault="00CE1CAA" w:rsidP="00CE1CAA">
      <w:pPr>
        <w:spacing w:after="0" w:line="240" w:lineRule="auto"/>
        <w:ind w:firstLine="720"/>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Днес,</w:t>
      </w:r>
      <w:r w:rsidRPr="00CE1CAA">
        <w:rPr>
          <w:rFonts w:ascii="Times New Roman" w:eastAsia="Times New Roman" w:hAnsi="Times New Roman" w:cs="Times New Roman"/>
          <w:sz w:val="24"/>
          <w:szCs w:val="24"/>
          <w:lang w:val="ru-RU"/>
        </w:rPr>
        <w:t xml:space="preserve"> </w:t>
      </w:r>
      <w:r w:rsidRPr="00CE1CAA">
        <w:rPr>
          <w:rFonts w:ascii="Times New Roman" w:eastAsia="Times New Roman" w:hAnsi="Times New Roman" w:cs="Times New Roman"/>
          <w:sz w:val="24"/>
          <w:szCs w:val="24"/>
        </w:rPr>
        <w:t>....</w:t>
      </w:r>
      <w:r w:rsidRPr="00CE1CAA">
        <w:rPr>
          <w:rFonts w:ascii="Times New Roman" w:eastAsia="Times New Roman" w:hAnsi="Times New Roman" w:cs="Times New Roman"/>
          <w:sz w:val="24"/>
          <w:szCs w:val="24"/>
          <w:lang w:val="ru-RU"/>
        </w:rPr>
        <w:t>.</w:t>
      </w:r>
      <w:r w:rsidRPr="00CE1CAA">
        <w:rPr>
          <w:rFonts w:ascii="Times New Roman" w:eastAsia="Times New Roman" w:hAnsi="Times New Roman" w:cs="Times New Roman"/>
          <w:sz w:val="24"/>
          <w:szCs w:val="24"/>
        </w:rPr>
        <w:t xml:space="preserve">............... </w:t>
      </w:r>
      <w:r w:rsidR="00AB572A" w:rsidRPr="00CE1CAA">
        <w:rPr>
          <w:rFonts w:ascii="Times New Roman" w:eastAsia="Times New Roman" w:hAnsi="Times New Roman" w:cs="Times New Roman"/>
          <w:sz w:val="24"/>
          <w:szCs w:val="24"/>
        </w:rPr>
        <w:t>201</w:t>
      </w:r>
      <w:r w:rsidR="00AB572A">
        <w:rPr>
          <w:rFonts w:ascii="Times New Roman" w:eastAsia="Times New Roman" w:hAnsi="Times New Roman" w:cs="Times New Roman"/>
          <w:sz w:val="24"/>
          <w:szCs w:val="24"/>
        </w:rPr>
        <w:t>4</w:t>
      </w:r>
      <w:r w:rsidR="00AB572A" w:rsidRPr="00CE1CAA">
        <w:rPr>
          <w:rFonts w:ascii="Times New Roman" w:eastAsia="Times New Roman" w:hAnsi="Times New Roman" w:cs="Times New Roman"/>
          <w:sz w:val="24"/>
          <w:szCs w:val="24"/>
        </w:rPr>
        <w:t xml:space="preserve"> </w:t>
      </w:r>
      <w:r w:rsidRPr="00CE1CAA">
        <w:rPr>
          <w:rFonts w:ascii="Times New Roman" w:eastAsia="Times New Roman" w:hAnsi="Times New Roman" w:cs="Times New Roman"/>
          <w:sz w:val="24"/>
          <w:szCs w:val="24"/>
        </w:rPr>
        <w:t>г. в град София  между:</w:t>
      </w:r>
    </w:p>
    <w:p w:rsidR="00CE1CAA" w:rsidRPr="00CE1CAA" w:rsidRDefault="00CE1CAA" w:rsidP="00CE1CAA">
      <w:pPr>
        <w:spacing w:after="0" w:line="240" w:lineRule="auto"/>
        <w:ind w:firstLine="720"/>
        <w:jc w:val="both"/>
        <w:rPr>
          <w:rFonts w:ascii="Times New Roman" w:eastAsia="Times New Roman" w:hAnsi="Times New Roman" w:cs="Times New Roman"/>
          <w:sz w:val="24"/>
          <w:szCs w:val="24"/>
          <w:lang w:val="ru-RU"/>
        </w:rPr>
      </w:pPr>
    </w:p>
    <w:p w:rsidR="00CE1CAA" w:rsidRPr="00CE1CAA" w:rsidRDefault="00CE1CAA" w:rsidP="00CE1CAA">
      <w:pPr>
        <w:spacing w:after="0" w:line="240" w:lineRule="auto"/>
        <w:ind w:firstLine="720"/>
        <w:jc w:val="both"/>
        <w:rPr>
          <w:rFonts w:ascii="Times New Roman" w:eastAsia="Times New Roman" w:hAnsi="Times New Roman" w:cs="Times New Roman"/>
          <w:sz w:val="24"/>
          <w:szCs w:val="24"/>
          <w:lang w:val="ru-RU"/>
        </w:rPr>
      </w:pPr>
    </w:p>
    <w:p w:rsidR="00CE1CAA" w:rsidRPr="00CE1CAA" w:rsidRDefault="00CE1CAA" w:rsidP="00CE1CAA">
      <w:pPr>
        <w:spacing w:after="0" w:line="240" w:lineRule="auto"/>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lang w:val="ru-RU"/>
        </w:rPr>
        <w:t xml:space="preserve"> </w:t>
      </w:r>
      <w:r w:rsidRPr="00CE1CAA">
        <w:rPr>
          <w:rFonts w:ascii="Times New Roman" w:eastAsia="Times New Roman" w:hAnsi="Times New Roman" w:cs="Times New Roman"/>
          <w:sz w:val="24"/>
          <w:szCs w:val="24"/>
          <w:lang w:val="ru-RU"/>
        </w:rPr>
        <w:tab/>
      </w:r>
      <w:r w:rsidRPr="00CE1CAA">
        <w:rPr>
          <w:rFonts w:ascii="Times New Roman" w:eastAsia="Times New Roman" w:hAnsi="Times New Roman" w:cs="Times New Roman"/>
          <w:b/>
          <w:bCs/>
          <w:sz w:val="24"/>
          <w:szCs w:val="20"/>
          <w:lang w:val="en-US"/>
        </w:rPr>
        <w:t>МБАЛ</w:t>
      </w:r>
      <w:r w:rsidRPr="00CE1CAA">
        <w:rPr>
          <w:rFonts w:ascii="Times New Roman" w:eastAsia="Times New Roman" w:hAnsi="Times New Roman" w:cs="Times New Roman"/>
          <w:b/>
          <w:bCs/>
          <w:sz w:val="24"/>
          <w:szCs w:val="20"/>
        </w:rPr>
        <w:t>НП</w:t>
      </w:r>
      <w:r w:rsidRPr="00CE1CAA">
        <w:rPr>
          <w:rFonts w:ascii="Times New Roman" w:eastAsia="Times New Roman" w:hAnsi="Times New Roman" w:cs="Times New Roman"/>
          <w:b/>
          <w:bCs/>
          <w:sz w:val="24"/>
          <w:szCs w:val="20"/>
          <w:lang w:val="en-US"/>
        </w:rPr>
        <w:t xml:space="preserve"> "Свети </w:t>
      </w:r>
      <w:r w:rsidRPr="00CE1CAA">
        <w:rPr>
          <w:rFonts w:ascii="Times New Roman" w:eastAsia="Times New Roman" w:hAnsi="Times New Roman" w:cs="Times New Roman"/>
          <w:b/>
          <w:bCs/>
          <w:sz w:val="24"/>
          <w:szCs w:val="20"/>
        </w:rPr>
        <w:t>Наум</w:t>
      </w:r>
      <w:r w:rsidRPr="00CE1CAA">
        <w:rPr>
          <w:rFonts w:ascii="Times New Roman" w:eastAsia="Times New Roman" w:hAnsi="Times New Roman" w:cs="Times New Roman"/>
          <w:b/>
          <w:bCs/>
          <w:sz w:val="24"/>
          <w:szCs w:val="20"/>
          <w:lang w:val="en-US"/>
        </w:rPr>
        <w:t>"</w:t>
      </w:r>
      <w:r w:rsidRPr="00CE1CAA">
        <w:rPr>
          <w:rFonts w:ascii="Times New Roman" w:eastAsia="Times New Roman" w:hAnsi="Times New Roman" w:cs="Times New Roman"/>
          <w:b/>
          <w:bCs/>
          <w:sz w:val="24"/>
          <w:szCs w:val="20"/>
        </w:rPr>
        <w:t xml:space="preserve"> ЕАД</w:t>
      </w:r>
      <w:r w:rsidRPr="00CE1CAA">
        <w:rPr>
          <w:rFonts w:ascii="Times New Roman" w:eastAsia="Times New Roman" w:hAnsi="Times New Roman" w:cs="Times New Roman"/>
          <w:b/>
          <w:sz w:val="24"/>
          <w:szCs w:val="24"/>
          <w:lang w:val="ru-RU"/>
        </w:rPr>
        <w:t xml:space="preserve">, </w:t>
      </w:r>
      <w:r w:rsidRPr="00CE1CAA">
        <w:rPr>
          <w:rFonts w:ascii="Times New Roman" w:eastAsia="Times New Roman" w:hAnsi="Times New Roman" w:cs="Times New Roman"/>
          <w:sz w:val="24"/>
          <w:szCs w:val="24"/>
          <w:lang w:val="ru-RU"/>
        </w:rPr>
        <w:t xml:space="preserve">вписано в Търговския регистър, ЕИК </w:t>
      </w:r>
      <w:r w:rsidRPr="00CE1CAA">
        <w:rPr>
          <w:rFonts w:ascii="Times New Roman" w:eastAsia="Times New Roman" w:hAnsi="Times New Roman" w:cs="Times New Roman"/>
          <w:color w:val="000000"/>
          <w:sz w:val="24"/>
          <w:szCs w:val="24"/>
        </w:rPr>
        <w:t>………………………</w:t>
      </w:r>
      <w:r w:rsidRPr="00CE1CAA">
        <w:rPr>
          <w:rFonts w:ascii="Times New Roman" w:eastAsia="Times New Roman" w:hAnsi="Times New Roman" w:cs="Times New Roman"/>
          <w:sz w:val="24"/>
          <w:szCs w:val="24"/>
          <w:lang w:val="ru-RU"/>
        </w:rPr>
        <w:t xml:space="preserve">, </w:t>
      </w:r>
      <w:r w:rsidRPr="00CE1CAA">
        <w:rPr>
          <w:rFonts w:ascii="Times New Roman" w:eastAsia="Times New Roman" w:hAnsi="Times New Roman" w:cs="Times New Roman"/>
          <w:sz w:val="24"/>
          <w:szCs w:val="24"/>
        </w:rPr>
        <w:t xml:space="preserve">със седалище и адрес на управление град София, представлявано от ……………………………. – Прокурист, наричано по-долу за краткост </w:t>
      </w:r>
      <w:r w:rsidRPr="00CE1CAA">
        <w:rPr>
          <w:rFonts w:ascii="Times New Roman" w:eastAsia="Times New Roman" w:hAnsi="Times New Roman" w:cs="Times New Roman"/>
          <w:b/>
          <w:sz w:val="24"/>
          <w:szCs w:val="24"/>
        </w:rPr>
        <w:t>ВЪЗЛОЖИТЕЛ</w:t>
      </w:r>
      <w:r w:rsidRPr="00CE1CAA">
        <w:rPr>
          <w:rFonts w:ascii="Times New Roman" w:eastAsia="Times New Roman" w:hAnsi="Times New Roman" w:cs="Times New Roman"/>
          <w:sz w:val="24"/>
          <w:szCs w:val="24"/>
        </w:rPr>
        <w:t xml:space="preserve">, </w:t>
      </w:r>
    </w:p>
    <w:p w:rsidR="00CE1CAA" w:rsidRPr="00CE1CAA" w:rsidRDefault="00CE1CAA" w:rsidP="00CE1CAA">
      <w:pPr>
        <w:spacing w:after="0" w:line="240" w:lineRule="auto"/>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ab/>
        <w:t xml:space="preserve">и </w:t>
      </w:r>
    </w:p>
    <w:p w:rsidR="00CE1CAA" w:rsidRPr="00CE1CAA" w:rsidRDefault="00CE1CAA" w:rsidP="00CE1CAA">
      <w:pPr>
        <w:spacing w:after="0" w:line="240" w:lineRule="auto"/>
        <w:jc w:val="both"/>
        <w:rPr>
          <w:rFonts w:ascii="Times New Roman" w:eastAsia="Times New Roman" w:hAnsi="Times New Roman" w:cs="Times New Roman"/>
          <w:sz w:val="24"/>
          <w:szCs w:val="24"/>
        </w:rPr>
      </w:pPr>
    </w:p>
    <w:p w:rsidR="00CE1CAA" w:rsidRPr="00CE1CAA" w:rsidRDefault="00CE1CAA" w:rsidP="00CE1CAA">
      <w:pPr>
        <w:tabs>
          <w:tab w:val="left" w:pos="0"/>
        </w:tabs>
        <w:autoSpaceDE w:val="0"/>
        <w:autoSpaceDN w:val="0"/>
        <w:adjustRightInd w:val="0"/>
        <w:spacing w:after="0" w:line="240" w:lineRule="auto"/>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ab/>
        <w:t xml:space="preserve"> „</w:t>
      </w:r>
      <w:ins w:id="27" w:author="SysAdmin" w:date="2014-08-22T10:40:00Z">
        <w:r w:rsidR="00AB572A">
          <w:rPr>
            <w:rFonts w:ascii="Times New Roman" w:eastAsia="Times New Roman" w:hAnsi="Times New Roman" w:cs="Times New Roman"/>
            <w:sz w:val="24"/>
            <w:szCs w:val="24"/>
          </w:rPr>
          <w:t>………………………</w:t>
        </w:r>
        <w:r w:rsidR="00AB572A">
          <w:rPr>
            <w:rFonts w:ascii="Times New Roman" w:eastAsia="Times New Roman" w:hAnsi="Times New Roman" w:cs="Times New Roman"/>
            <w:sz w:val="24"/>
            <w:szCs w:val="24"/>
          </w:rPr>
          <w:t>.</w:t>
        </w:r>
      </w:ins>
      <w:r w:rsidRPr="00CE1CAA">
        <w:rPr>
          <w:rFonts w:ascii="Times New Roman" w:eastAsia="Times New Roman" w:hAnsi="Times New Roman" w:cs="Times New Roman"/>
          <w:b/>
          <w:sz w:val="24"/>
          <w:szCs w:val="24"/>
        </w:rPr>
        <w:t xml:space="preserve">”, </w:t>
      </w:r>
      <w:r w:rsidRPr="00CE1CAA">
        <w:rPr>
          <w:rFonts w:ascii="Times New Roman" w:eastAsia="Times New Roman" w:hAnsi="Times New Roman" w:cs="Times New Roman"/>
          <w:sz w:val="24"/>
          <w:szCs w:val="24"/>
        </w:rPr>
        <w:t>вписано в Търговския регистър,</w:t>
      </w:r>
      <w:r w:rsidRPr="00CE1CAA">
        <w:rPr>
          <w:rFonts w:ascii="Times New Roman" w:eastAsia="Times New Roman" w:hAnsi="Times New Roman" w:cs="Times New Roman"/>
          <w:b/>
          <w:sz w:val="24"/>
          <w:szCs w:val="24"/>
        </w:rPr>
        <w:t xml:space="preserve"> </w:t>
      </w:r>
      <w:r w:rsidRPr="00CE1CAA">
        <w:rPr>
          <w:rFonts w:ascii="Times New Roman" w:eastAsia="Times New Roman" w:hAnsi="Times New Roman" w:cs="Times New Roman"/>
          <w:sz w:val="24"/>
          <w:szCs w:val="24"/>
        </w:rPr>
        <w:t>ЕИК</w:t>
      </w:r>
      <w:ins w:id="28" w:author="SysAdmin" w:date="2014-08-22T10:40:00Z">
        <w:r w:rsidR="00AB572A">
          <w:rPr>
            <w:rFonts w:ascii="Times New Roman" w:eastAsia="Times New Roman" w:hAnsi="Times New Roman" w:cs="Times New Roman"/>
            <w:sz w:val="24"/>
            <w:szCs w:val="24"/>
          </w:rPr>
          <w:t>…………</w:t>
        </w:r>
        <w:r w:rsidR="00AB572A">
          <w:rPr>
            <w:rFonts w:ascii="Times New Roman" w:eastAsia="Times New Roman" w:hAnsi="Times New Roman" w:cs="Times New Roman"/>
            <w:sz w:val="24"/>
            <w:szCs w:val="24"/>
          </w:rPr>
          <w:t>..</w:t>
        </w:r>
      </w:ins>
      <w:r w:rsidRPr="00CE1CAA">
        <w:rPr>
          <w:rFonts w:ascii="Times New Roman" w:eastAsia="Times New Roman" w:hAnsi="Times New Roman" w:cs="Times New Roman"/>
          <w:sz w:val="24"/>
          <w:szCs w:val="24"/>
        </w:rPr>
        <w:t xml:space="preserve">,  със седалище и адрес на управление гр. София, </w:t>
      </w:r>
      <w:ins w:id="29" w:author="SysAdmin" w:date="2014-08-22T10:40:00Z">
        <w:r w:rsidR="00AB572A">
          <w:rPr>
            <w:rFonts w:ascii="Times New Roman" w:eastAsia="Times New Roman" w:hAnsi="Times New Roman" w:cs="Times New Roman"/>
            <w:sz w:val="24"/>
            <w:szCs w:val="24"/>
          </w:rPr>
          <w:t>……………</w:t>
        </w:r>
        <w:r w:rsidR="00AB572A">
          <w:rPr>
            <w:rFonts w:ascii="Times New Roman" w:eastAsia="Times New Roman" w:hAnsi="Times New Roman" w:cs="Times New Roman"/>
            <w:sz w:val="24"/>
            <w:szCs w:val="24"/>
          </w:rPr>
          <w:t>..</w:t>
        </w:r>
      </w:ins>
      <w:r w:rsidRPr="00CE1CAA">
        <w:rPr>
          <w:rFonts w:ascii="Times New Roman" w:eastAsia="Times New Roman" w:hAnsi="Times New Roman" w:cs="Times New Roman"/>
          <w:sz w:val="24"/>
          <w:szCs w:val="24"/>
        </w:rPr>
        <w:t xml:space="preserve">, представлявано от ………………………………… – Търговски пълномощник и ……………………….. – Търговски пълномощник, наричано по-долу за краткост </w:t>
      </w:r>
      <w:r w:rsidRPr="00CE1CAA">
        <w:rPr>
          <w:rFonts w:ascii="Times New Roman" w:eastAsia="Times New Roman" w:hAnsi="Times New Roman" w:cs="Times New Roman"/>
          <w:b/>
          <w:sz w:val="24"/>
          <w:szCs w:val="24"/>
        </w:rPr>
        <w:t>ИЗПЪЛНИТЕЛ</w:t>
      </w:r>
      <w:r w:rsidRPr="00CE1CAA">
        <w:rPr>
          <w:rFonts w:ascii="Times New Roman" w:eastAsia="Times New Roman" w:hAnsi="Times New Roman" w:cs="Times New Roman"/>
          <w:sz w:val="24"/>
          <w:szCs w:val="24"/>
        </w:rPr>
        <w:t xml:space="preserve">, </w:t>
      </w:r>
    </w:p>
    <w:p w:rsidR="00CE1CAA" w:rsidRPr="00CE1CAA" w:rsidRDefault="00CE1CAA" w:rsidP="00CE1CAA">
      <w:pPr>
        <w:spacing w:after="0" w:line="240" w:lineRule="auto"/>
        <w:jc w:val="both"/>
        <w:rPr>
          <w:rFonts w:ascii="Times New Roman" w:eastAsia="Times New Roman" w:hAnsi="Times New Roman" w:cs="Times New Roman"/>
          <w:sz w:val="24"/>
          <w:szCs w:val="24"/>
        </w:rPr>
      </w:pPr>
    </w:p>
    <w:p w:rsidR="00CE1CAA" w:rsidRPr="00CE1CAA" w:rsidRDefault="00CE1CAA" w:rsidP="00CE1CAA">
      <w:pPr>
        <w:spacing w:after="0" w:line="240" w:lineRule="auto"/>
        <w:jc w:val="center"/>
        <w:rPr>
          <w:rFonts w:ascii="Times New Roman" w:eastAsia="Times New Roman" w:hAnsi="Times New Roman" w:cs="Times New Roman"/>
          <w:b/>
          <w:sz w:val="24"/>
          <w:szCs w:val="24"/>
        </w:rPr>
      </w:pPr>
      <w:r w:rsidRPr="00CE1CAA">
        <w:rPr>
          <w:rFonts w:ascii="Times New Roman" w:eastAsia="Times New Roman" w:hAnsi="Times New Roman" w:cs="Times New Roman"/>
          <w:b/>
          <w:sz w:val="24"/>
          <w:szCs w:val="24"/>
        </w:rPr>
        <w:t>се сключи настоящото споразумение за следното:</w:t>
      </w:r>
    </w:p>
    <w:p w:rsidR="00CE1CAA" w:rsidRPr="00CE1CAA" w:rsidRDefault="00CE1CAA" w:rsidP="00CE1CAA">
      <w:pPr>
        <w:spacing w:after="0" w:line="240" w:lineRule="auto"/>
        <w:jc w:val="both"/>
        <w:rPr>
          <w:rFonts w:ascii="Times New Roman" w:eastAsia="Times New Roman" w:hAnsi="Times New Roman" w:cs="Times New Roman"/>
          <w:b/>
          <w:sz w:val="24"/>
          <w:szCs w:val="24"/>
        </w:rPr>
      </w:pPr>
    </w:p>
    <w:p w:rsidR="00CE1CAA" w:rsidRPr="00CE1CAA" w:rsidRDefault="00CE1CAA" w:rsidP="00CE1CAA">
      <w:pPr>
        <w:spacing w:after="0" w:line="240" w:lineRule="auto"/>
        <w:ind w:firstLine="360"/>
        <w:jc w:val="both"/>
        <w:rPr>
          <w:rFonts w:ascii="Times New Roman" w:eastAsia="Times New Roman" w:hAnsi="Times New Roman" w:cs="Times New Roman"/>
          <w:b/>
          <w:sz w:val="24"/>
          <w:szCs w:val="24"/>
        </w:rPr>
      </w:pPr>
    </w:p>
    <w:p w:rsidR="00CE1CAA" w:rsidRPr="00CE3C1D" w:rsidRDefault="00CE1CAA" w:rsidP="00CE1CAA">
      <w:pPr>
        <w:spacing w:after="0" w:line="240" w:lineRule="auto"/>
        <w:ind w:firstLine="360"/>
        <w:jc w:val="both"/>
        <w:rPr>
          <w:rFonts w:ascii="Times New Roman" w:eastAsia="Times New Roman" w:hAnsi="Times New Roman" w:cs="Times New Roman"/>
          <w:sz w:val="24"/>
          <w:szCs w:val="24"/>
          <w:rPrChange w:id="30" w:author="SysAdmin" w:date="2014-08-22T11:24:00Z">
            <w:rPr>
              <w:rFonts w:ascii="Times New Roman" w:eastAsia="Times New Roman" w:hAnsi="Times New Roman" w:cs="Times New Roman"/>
              <w:sz w:val="24"/>
              <w:szCs w:val="24"/>
            </w:rPr>
          </w:rPrChange>
        </w:rPr>
      </w:pPr>
      <w:r w:rsidRPr="00CE1CAA">
        <w:rPr>
          <w:rFonts w:ascii="Times New Roman" w:eastAsia="Times New Roman" w:hAnsi="Times New Roman" w:cs="Times New Roman"/>
          <w:sz w:val="24"/>
          <w:szCs w:val="24"/>
        </w:rPr>
        <w:tab/>
      </w:r>
      <w:r w:rsidRPr="00CE1CAA">
        <w:rPr>
          <w:rFonts w:ascii="Times New Roman" w:eastAsia="Times New Roman" w:hAnsi="Times New Roman" w:cs="Times New Roman"/>
          <w:b/>
          <w:sz w:val="24"/>
          <w:szCs w:val="24"/>
        </w:rPr>
        <w:t>І</w:t>
      </w:r>
      <w:r w:rsidRPr="00CE1CAA">
        <w:rPr>
          <w:rFonts w:ascii="Times New Roman" w:eastAsia="Times New Roman" w:hAnsi="Times New Roman" w:cs="Times New Roman"/>
          <w:sz w:val="24"/>
          <w:szCs w:val="24"/>
        </w:rPr>
        <w:t xml:space="preserve">. Във връзка с договор за банково обслужване между страните и с оглед подобряване обслужването на работниците, служителите, пациентите и посетителите на болницата, ВЪЗЛОЖИТЕЛЯТ възлага, а ИЗПЪЛНИТЕЛЯТ приема да монтира на територията </w:t>
      </w:r>
      <w:r w:rsidRPr="00CE3C1D">
        <w:rPr>
          <w:rFonts w:ascii="Times New Roman" w:eastAsia="Times New Roman" w:hAnsi="Times New Roman" w:cs="Times New Roman"/>
          <w:sz w:val="24"/>
          <w:szCs w:val="24"/>
        </w:rPr>
        <w:t xml:space="preserve">на ……………. един брой терминално устройство АТМ (наричани по-долу за краткост </w:t>
      </w:r>
      <w:r w:rsidRPr="00CE3C1D">
        <w:rPr>
          <w:rFonts w:ascii="Times New Roman" w:eastAsia="Times New Roman" w:hAnsi="Times New Roman" w:cs="Times New Roman"/>
          <w:sz w:val="24"/>
          <w:szCs w:val="24"/>
          <w:u w:val="single"/>
          <w:rPrChange w:id="31" w:author="SysAdmin" w:date="2014-08-22T11:24:00Z">
            <w:rPr>
              <w:rFonts w:ascii="Times New Roman" w:eastAsia="Times New Roman" w:hAnsi="Times New Roman" w:cs="Times New Roman"/>
              <w:sz w:val="24"/>
              <w:szCs w:val="24"/>
              <w:u w:val="single"/>
            </w:rPr>
          </w:rPrChange>
        </w:rPr>
        <w:t xml:space="preserve">„Банкомат”), </w:t>
      </w:r>
      <w:r w:rsidRPr="00CE3C1D">
        <w:rPr>
          <w:rFonts w:ascii="Times New Roman" w:eastAsia="Times New Roman" w:hAnsi="Times New Roman" w:cs="Times New Roman"/>
          <w:sz w:val="24"/>
          <w:szCs w:val="24"/>
          <w:rPrChange w:id="32" w:author="SysAdmin" w:date="2014-08-22T11:24:00Z">
            <w:rPr>
              <w:rFonts w:ascii="Times New Roman" w:eastAsia="Times New Roman" w:hAnsi="Times New Roman" w:cs="Times New Roman"/>
              <w:sz w:val="24"/>
              <w:szCs w:val="24"/>
            </w:rPr>
          </w:rPrChange>
        </w:rPr>
        <w:t xml:space="preserve">разположен в недвижимия имот/ на ВЪЗЛОЖИТЕЛЯ и на места определени от последния (наричани по-долу за краткост </w:t>
      </w:r>
      <w:r w:rsidRPr="00CE3C1D">
        <w:rPr>
          <w:rFonts w:ascii="Times New Roman" w:eastAsia="Times New Roman" w:hAnsi="Times New Roman" w:cs="Times New Roman"/>
          <w:sz w:val="24"/>
          <w:szCs w:val="24"/>
          <w:u w:val="single"/>
          <w:rPrChange w:id="33" w:author="SysAdmin" w:date="2014-08-22T11:24:00Z">
            <w:rPr>
              <w:rFonts w:ascii="Times New Roman" w:eastAsia="Times New Roman" w:hAnsi="Times New Roman" w:cs="Times New Roman"/>
              <w:sz w:val="24"/>
              <w:szCs w:val="24"/>
              <w:u w:val="single"/>
            </w:rPr>
          </w:rPrChange>
        </w:rPr>
        <w:t>„помещенията”)</w:t>
      </w:r>
      <w:r w:rsidRPr="00CE3C1D">
        <w:rPr>
          <w:rFonts w:ascii="Times New Roman" w:eastAsia="Times New Roman" w:hAnsi="Times New Roman" w:cs="Times New Roman"/>
          <w:sz w:val="24"/>
          <w:szCs w:val="24"/>
          <w:rPrChange w:id="34" w:author="SysAdmin" w:date="2014-08-22T11:24:00Z">
            <w:rPr>
              <w:rFonts w:ascii="Times New Roman" w:eastAsia="Times New Roman" w:hAnsi="Times New Roman" w:cs="Times New Roman"/>
              <w:sz w:val="24"/>
              <w:szCs w:val="24"/>
            </w:rPr>
          </w:rPrChange>
        </w:rPr>
        <w:t>, а именно:</w:t>
      </w:r>
    </w:p>
    <w:p w:rsidR="00CE1CAA" w:rsidRPr="00CE3C1D" w:rsidRDefault="00CE1CAA" w:rsidP="00CE1CAA">
      <w:pPr>
        <w:spacing w:after="0" w:line="240" w:lineRule="auto"/>
        <w:ind w:firstLine="567"/>
        <w:jc w:val="both"/>
        <w:rPr>
          <w:rFonts w:ascii="Times New Roman" w:eastAsia="Times New Roman" w:hAnsi="Times New Roman" w:cs="Times New Roman"/>
          <w:sz w:val="24"/>
          <w:szCs w:val="24"/>
          <w:rPrChange w:id="35" w:author="SysAdmin" w:date="2014-08-22T11:24:00Z">
            <w:rPr>
              <w:rFonts w:ascii="Times New Roman" w:eastAsia="Times New Roman" w:hAnsi="Times New Roman" w:cs="Times New Roman"/>
              <w:sz w:val="24"/>
              <w:szCs w:val="24"/>
            </w:rPr>
          </w:rPrChange>
        </w:rPr>
      </w:pPr>
    </w:p>
    <w:p w:rsidR="00CE1CAA" w:rsidRPr="00CE3C1D" w:rsidRDefault="00CE1CAA" w:rsidP="00CE1CAA">
      <w:pPr>
        <w:numPr>
          <w:ilvl w:val="0"/>
          <w:numId w:val="5"/>
        </w:numPr>
        <w:spacing w:after="0" w:line="240" w:lineRule="auto"/>
        <w:jc w:val="both"/>
        <w:rPr>
          <w:rFonts w:ascii="Times New Roman" w:eastAsia="Times New Roman" w:hAnsi="Times New Roman" w:cs="Times New Roman"/>
          <w:sz w:val="24"/>
          <w:szCs w:val="24"/>
        </w:rPr>
      </w:pPr>
      <w:r w:rsidRPr="00CE3C1D">
        <w:rPr>
          <w:rFonts w:ascii="Times New Roman" w:eastAsia="Times New Roman" w:hAnsi="Times New Roman" w:cs="Times New Roman"/>
          <w:sz w:val="24"/>
          <w:szCs w:val="24"/>
        </w:rPr>
        <w:t>.........................................................../местоположение банкомата/</w:t>
      </w:r>
    </w:p>
    <w:p w:rsidR="00CE1CAA" w:rsidRPr="00CE1CAA" w:rsidRDefault="00CE1CAA" w:rsidP="00CE1CAA">
      <w:pPr>
        <w:spacing w:after="0" w:line="240" w:lineRule="auto"/>
        <w:ind w:left="567"/>
        <w:jc w:val="both"/>
        <w:rPr>
          <w:rFonts w:ascii="Times New Roman" w:eastAsia="Times New Roman" w:hAnsi="Times New Roman" w:cs="Times New Roman"/>
          <w:sz w:val="24"/>
          <w:szCs w:val="24"/>
        </w:rPr>
      </w:pPr>
    </w:p>
    <w:p w:rsidR="00CE1CAA" w:rsidRPr="00CE1CAA" w:rsidRDefault="00CE1CAA" w:rsidP="00CE1CAA">
      <w:pPr>
        <w:spacing w:after="0" w:line="240" w:lineRule="auto"/>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ab/>
      </w:r>
      <w:r w:rsidRPr="00CE1CAA">
        <w:rPr>
          <w:rFonts w:ascii="Times New Roman" w:eastAsia="Times New Roman" w:hAnsi="Times New Roman" w:cs="Times New Roman"/>
          <w:b/>
          <w:sz w:val="24"/>
          <w:szCs w:val="24"/>
        </w:rPr>
        <w:t>ІІ</w:t>
      </w:r>
      <w:r w:rsidRPr="00CE1CAA">
        <w:rPr>
          <w:rFonts w:ascii="Times New Roman" w:eastAsia="Times New Roman" w:hAnsi="Times New Roman" w:cs="Times New Roman"/>
          <w:sz w:val="24"/>
          <w:szCs w:val="24"/>
        </w:rPr>
        <w:t>. Във връзка с изпълнение на горното, страните поемат следните задължения:</w:t>
      </w:r>
    </w:p>
    <w:p w:rsidR="00CE1CAA" w:rsidRPr="00CE1CAA" w:rsidRDefault="00CE1CAA" w:rsidP="00CE1CAA">
      <w:pPr>
        <w:spacing w:after="0" w:line="240" w:lineRule="auto"/>
        <w:jc w:val="both"/>
        <w:rPr>
          <w:rFonts w:ascii="Times New Roman" w:eastAsia="Times New Roman" w:hAnsi="Times New Roman" w:cs="Times New Roman"/>
          <w:sz w:val="24"/>
          <w:szCs w:val="24"/>
        </w:rPr>
      </w:pPr>
    </w:p>
    <w:p w:rsidR="00000000" w:rsidRDefault="00CE5B06">
      <w:pPr>
        <w:spacing w:after="0" w:line="240" w:lineRule="auto"/>
        <w:ind w:left="927"/>
        <w:jc w:val="both"/>
        <w:rPr>
          <w:rFonts w:ascii="Times New Roman" w:eastAsia="Times New Roman" w:hAnsi="Times New Roman" w:cs="Times New Roman"/>
          <w:sz w:val="24"/>
          <w:szCs w:val="24"/>
        </w:rPr>
      </w:pPr>
      <w:ins w:id="36" w:author="Мс" w:date="2013-07-10T10:21:00Z">
        <w:r>
          <w:rPr>
            <w:rFonts w:ascii="Times New Roman" w:eastAsia="Times New Roman" w:hAnsi="Times New Roman" w:cs="Times New Roman"/>
            <w:sz w:val="24"/>
            <w:szCs w:val="24"/>
          </w:rPr>
          <w:t>Чл. 1.</w:t>
        </w:r>
      </w:ins>
      <w:r w:rsidR="00CE1CAA" w:rsidRPr="00CE1CAA">
        <w:rPr>
          <w:rFonts w:ascii="Times New Roman" w:eastAsia="Times New Roman" w:hAnsi="Times New Roman" w:cs="Times New Roman"/>
          <w:sz w:val="24"/>
          <w:szCs w:val="24"/>
        </w:rPr>
        <w:t>ВЪЗЛОЖИТЕЛЯТ се задължава:</w:t>
      </w:r>
    </w:p>
    <w:p w:rsidR="00CE1CAA" w:rsidRPr="00CE1CAA" w:rsidRDefault="00CE1CAA" w:rsidP="00CE1CAA">
      <w:pPr>
        <w:spacing w:after="0" w:line="240" w:lineRule="auto"/>
        <w:ind w:left="927"/>
        <w:jc w:val="both"/>
        <w:rPr>
          <w:rFonts w:ascii="Times New Roman" w:eastAsia="Times New Roman" w:hAnsi="Times New Roman" w:cs="Times New Roman"/>
          <w:sz w:val="24"/>
          <w:szCs w:val="24"/>
        </w:rPr>
      </w:pPr>
    </w:p>
    <w:p w:rsidR="00000000" w:rsidRDefault="00CE5B06">
      <w:pPr>
        <w:spacing w:after="0" w:line="240" w:lineRule="auto"/>
        <w:ind w:left="644"/>
        <w:jc w:val="both"/>
        <w:rPr>
          <w:rFonts w:ascii="Times New Roman" w:eastAsia="Times New Roman" w:hAnsi="Times New Roman" w:cs="Times New Roman"/>
          <w:sz w:val="24"/>
          <w:szCs w:val="24"/>
        </w:rPr>
      </w:pPr>
      <w:ins w:id="37" w:author="Мс" w:date="2013-07-10T10:21:00Z">
        <w:r>
          <w:rPr>
            <w:rFonts w:ascii="Times New Roman" w:eastAsia="Times New Roman" w:hAnsi="Times New Roman" w:cs="Times New Roman"/>
            <w:sz w:val="24"/>
            <w:szCs w:val="24"/>
          </w:rPr>
          <w:t>(1)</w:t>
        </w:r>
      </w:ins>
      <w:r w:rsidR="00CE1CAA" w:rsidRPr="00CE1CAA">
        <w:rPr>
          <w:rFonts w:ascii="Times New Roman" w:eastAsia="Times New Roman" w:hAnsi="Times New Roman" w:cs="Times New Roman"/>
          <w:sz w:val="24"/>
          <w:szCs w:val="24"/>
        </w:rPr>
        <w:t>Да осигури достъп на служителите на ИЗПЪЛНИТЕЛЯ и на ангажираната от последния фирма/работници, които да инсталират Банкомата.</w:t>
      </w:r>
    </w:p>
    <w:p w:rsidR="00CE1CAA" w:rsidRPr="00CE1CAA" w:rsidRDefault="00CE1CAA" w:rsidP="00CE1CAA">
      <w:pPr>
        <w:keepNext/>
        <w:spacing w:after="0" w:line="240" w:lineRule="auto"/>
        <w:ind w:left="360"/>
        <w:jc w:val="both"/>
        <w:rPr>
          <w:rFonts w:ascii="Times New Roman" w:eastAsia="Times New Roman" w:hAnsi="Times New Roman" w:cs="Times New Roman"/>
          <w:sz w:val="24"/>
          <w:szCs w:val="24"/>
        </w:rPr>
      </w:pPr>
    </w:p>
    <w:p w:rsidR="00000000" w:rsidRDefault="00CE5B06">
      <w:pPr>
        <w:keepNext/>
        <w:spacing w:after="0" w:line="240" w:lineRule="auto"/>
        <w:ind w:left="644"/>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CE1CAA" w:rsidRPr="00CE1CAA">
        <w:rPr>
          <w:rFonts w:ascii="Times New Roman" w:eastAsia="Times New Roman" w:hAnsi="Times New Roman" w:cs="Times New Roman"/>
          <w:sz w:val="24"/>
          <w:szCs w:val="24"/>
        </w:rPr>
        <w:t xml:space="preserve">Да </w:t>
      </w:r>
      <w:r w:rsidR="00703C2F">
        <w:rPr>
          <w:rFonts w:ascii="Times New Roman" w:eastAsia="Times New Roman" w:hAnsi="Times New Roman" w:cs="Times New Roman"/>
          <w:sz w:val="24"/>
          <w:szCs w:val="24"/>
        </w:rPr>
        <w:t xml:space="preserve">поддържа </w:t>
      </w:r>
      <w:r w:rsidR="00CE1CAA" w:rsidRPr="00CE1CAA">
        <w:rPr>
          <w:rFonts w:ascii="Times New Roman" w:eastAsia="Times New Roman" w:hAnsi="Times New Roman" w:cs="Times New Roman"/>
          <w:sz w:val="24"/>
          <w:szCs w:val="24"/>
        </w:rPr>
        <w:t>помещенията, където ще бъде монтиран Банкомата в добро експлоатационно състояние с оглед предназначението му и да осигури електрозахранване на близко разстояние.</w:t>
      </w:r>
    </w:p>
    <w:p w:rsidR="00CE1CAA" w:rsidRPr="00CE1CAA" w:rsidRDefault="00CE1CAA" w:rsidP="00CE1CAA">
      <w:pPr>
        <w:keepNext/>
        <w:spacing w:after="0" w:line="240" w:lineRule="auto"/>
        <w:jc w:val="both"/>
        <w:rPr>
          <w:rFonts w:ascii="Times New Roman" w:eastAsia="Times New Roman" w:hAnsi="Times New Roman" w:cs="Times New Roman"/>
          <w:sz w:val="24"/>
          <w:szCs w:val="24"/>
        </w:rPr>
      </w:pPr>
    </w:p>
    <w:p w:rsidR="00CE1CAA" w:rsidRPr="00CE1CAA" w:rsidRDefault="00CE1CAA" w:rsidP="00CE1CAA">
      <w:pPr>
        <w:keepNext/>
        <w:spacing w:after="0" w:line="240" w:lineRule="auto"/>
        <w:ind w:left="360"/>
        <w:jc w:val="both"/>
        <w:rPr>
          <w:rFonts w:ascii="Times New Roman" w:eastAsia="Times New Roman" w:hAnsi="Times New Roman" w:cs="Times New Roman"/>
          <w:sz w:val="24"/>
          <w:szCs w:val="24"/>
        </w:rPr>
      </w:pPr>
    </w:p>
    <w:p w:rsidR="00000000" w:rsidRDefault="00CE5B06">
      <w:pPr>
        <w:keepNext/>
        <w:spacing w:after="0" w:line="240" w:lineRule="auto"/>
        <w:ind w:left="709"/>
        <w:jc w:val="both"/>
        <w:rPr>
          <w:rFonts w:ascii="Times New Roman" w:eastAsia="Times New Roman" w:hAnsi="Times New Roman" w:cs="Times New Roman"/>
          <w:sz w:val="24"/>
          <w:szCs w:val="24"/>
        </w:rPr>
      </w:pPr>
      <w:ins w:id="38" w:author="Мс" w:date="2013-07-10T10:22:00Z">
        <w:r>
          <w:rPr>
            <w:rFonts w:ascii="Times New Roman" w:eastAsia="Times New Roman" w:hAnsi="Times New Roman" w:cs="Times New Roman"/>
            <w:sz w:val="24"/>
            <w:szCs w:val="24"/>
          </w:rPr>
          <w:t>(3)</w:t>
        </w:r>
      </w:ins>
      <w:r w:rsidR="00CE1CAA" w:rsidRPr="00CE1CAA">
        <w:rPr>
          <w:rFonts w:ascii="Times New Roman" w:eastAsia="Times New Roman" w:hAnsi="Times New Roman" w:cs="Times New Roman"/>
          <w:sz w:val="24"/>
          <w:szCs w:val="24"/>
        </w:rPr>
        <w:t>Да осигурява достъп на служителите на ИЗПЪЛНИТЕЛЯ или други, оторизирани от ИЗПЪЛНИТЕЛЯ лица, в рамките на работното време на обекта, с оглед на поддържането (ремонт, промяна, профилактика) и зареждането на банкомата. Страните се споразумяват, при необходимост за зареждане на банкомата с пари в извънработно време, ВЪЗЛОЖИТЕЛЯТ да осигури достъп на оторизирани за целта служители на банката след предварително уведомление за това от страна на ИЗПЪЛНИТЕЛЯ.</w:t>
      </w:r>
    </w:p>
    <w:p w:rsidR="00CE1CAA" w:rsidRPr="00CE1CAA" w:rsidRDefault="00CE1CAA" w:rsidP="00CE1CAA">
      <w:pPr>
        <w:keepNext/>
        <w:spacing w:after="0" w:line="240" w:lineRule="auto"/>
        <w:ind w:left="709" w:hanging="425"/>
        <w:jc w:val="both"/>
        <w:rPr>
          <w:rFonts w:ascii="Times New Roman" w:eastAsia="Times New Roman" w:hAnsi="Times New Roman" w:cs="Times New Roman"/>
          <w:sz w:val="24"/>
          <w:szCs w:val="24"/>
        </w:rPr>
      </w:pPr>
    </w:p>
    <w:p w:rsidR="00000000" w:rsidRDefault="00CE5B06">
      <w:pPr>
        <w:keepNext/>
        <w:spacing w:after="0" w:line="240" w:lineRule="auto"/>
        <w:ind w:left="644"/>
        <w:jc w:val="both"/>
        <w:rPr>
          <w:rFonts w:ascii="Times New Roman" w:eastAsia="Times New Roman" w:hAnsi="Times New Roman" w:cs="Times New Roman"/>
          <w:sz w:val="24"/>
          <w:szCs w:val="24"/>
        </w:rPr>
      </w:pPr>
      <w:ins w:id="39" w:author="Мс" w:date="2013-07-10T10:22:00Z">
        <w:r>
          <w:rPr>
            <w:rFonts w:ascii="Times New Roman" w:eastAsia="Times New Roman" w:hAnsi="Times New Roman" w:cs="Times New Roman"/>
            <w:sz w:val="24"/>
            <w:szCs w:val="24"/>
          </w:rPr>
          <w:t>(4)</w:t>
        </w:r>
      </w:ins>
      <w:r w:rsidR="00CE1CAA" w:rsidRPr="00CE1CAA">
        <w:rPr>
          <w:rFonts w:ascii="Times New Roman" w:eastAsia="Times New Roman" w:hAnsi="Times New Roman" w:cs="Times New Roman"/>
          <w:sz w:val="24"/>
          <w:szCs w:val="24"/>
        </w:rPr>
        <w:t>Да осигурява достъп на служители на ИЗПЪЛНИТЕЛЯ в неотложни случаи – за отстраняване на възникнали проблеми в банкомата.</w:t>
      </w:r>
    </w:p>
    <w:p w:rsidR="00CE1CAA" w:rsidRPr="00CE1CAA" w:rsidRDefault="00CE1CAA" w:rsidP="00CE1CAA">
      <w:pPr>
        <w:keepNext/>
        <w:spacing w:after="0" w:line="240" w:lineRule="auto"/>
        <w:ind w:left="360"/>
        <w:jc w:val="both"/>
        <w:rPr>
          <w:rFonts w:ascii="Times New Roman" w:eastAsia="Times New Roman" w:hAnsi="Times New Roman" w:cs="Times New Roman"/>
          <w:sz w:val="24"/>
          <w:szCs w:val="24"/>
        </w:rPr>
      </w:pPr>
    </w:p>
    <w:p w:rsidR="00CE1CAA" w:rsidRPr="00CE1CAA" w:rsidRDefault="00CE5B06" w:rsidP="00CE1CAA">
      <w:pPr>
        <w:keepNext/>
        <w:numPr>
          <w:ilvl w:val="0"/>
          <w:numId w:val="6"/>
        </w:numPr>
        <w:spacing w:after="0" w:line="240" w:lineRule="auto"/>
        <w:jc w:val="both"/>
        <w:rPr>
          <w:rFonts w:ascii="Times New Roman" w:eastAsia="Times New Roman" w:hAnsi="Times New Roman" w:cs="Times New Roman"/>
          <w:sz w:val="24"/>
          <w:szCs w:val="24"/>
        </w:rPr>
      </w:pPr>
      <w:ins w:id="40" w:author="Мс" w:date="2013-07-10T10:22:00Z">
        <w:r>
          <w:rPr>
            <w:rFonts w:ascii="Times New Roman" w:eastAsia="Times New Roman" w:hAnsi="Times New Roman" w:cs="Times New Roman"/>
            <w:sz w:val="24"/>
            <w:szCs w:val="24"/>
          </w:rPr>
          <w:t>(5)</w:t>
        </w:r>
      </w:ins>
      <w:r w:rsidR="00CE1CAA" w:rsidRPr="00CE1CAA">
        <w:rPr>
          <w:rFonts w:ascii="Times New Roman" w:eastAsia="Times New Roman" w:hAnsi="Times New Roman" w:cs="Times New Roman"/>
          <w:sz w:val="24"/>
          <w:szCs w:val="24"/>
        </w:rPr>
        <w:t>Да поддържа в изправност електроинсталацията в помещенията, а в случай на авария, да уведомява незабавно ИЗПЪЛНИТЕЛЯ.</w:t>
      </w:r>
    </w:p>
    <w:p w:rsidR="00CE1CAA" w:rsidRPr="00CE1CAA" w:rsidRDefault="00CE1CAA" w:rsidP="00CE1CAA">
      <w:pPr>
        <w:keepNext/>
        <w:spacing w:after="0" w:line="240" w:lineRule="auto"/>
        <w:ind w:left="360"/>
        <w:jc w:val="both"/>
        <w:rPr>
          <w:rFonts w:ascii="Times New Roman" w:eastAsia="Times New Roman" w:hAnsi="Times New Roman" w:cs="Times New Roman"/>
          <w:sz w:val="24"/>
          <w:szCs w:val="24"/>
        </w:rPr>
      </w:pPr>
    </w:p>
    <w:p w:rsidR="00000000" w:rsidRDefault="00CE5B06">
      <w:pPr>
        <w:keepNext/>
        <w:spacing w:after="0" w:line="240" w:lineRule="auto"/>
        <w:ind w:left="644"/>
        <w:jc w:val="both"/>
        <w:rPr>
          <w:rFonts w:ascii="Times New Roman" w:eastAsia="Times New Roman" w:hAnsi="Times New Roman" w:cs="Times New Roman"/>
          <w:sz w:val="24"/>
          <w:szCs w:val="24"/>
        </w:rPr>
      </w:pPr>
      <w:ins w:id="41" w:author="Мс" w:date="2013-07-10T10:22:00Z">
        <w:r>
          <w:rPr>
            <w:rFonts w:ascii="Times New Roman" w:eastAsia="Times New Roman" w:hAnsi="Times New Roman" w:cs="Times New Roman"/>
            <w:sz w:val="24"/>
            <w:szCs w:val="24"/>
          </w:rPr>
          <w:t>(6)</w:t>
        </w:r>
      </w:ins>
      <w:r w:rsidR="00CE1CAA" w:rsidRPr="00CE1CAA">
        <w:rPr>
          <w:rFonts w:ascii="Times New Roman" w:eastAsia="Times New Roman" w:hAnsi="Times New Roman" w:cs="Times New Roman"/>
          <w:sz w:val="24"/>
          <w:szCs w:val="24"/>
        </w:rPr>
        <w:t>Да уведоми незабавно ИЗПЪЛНИТЕЛЯ, в случай че прехвърли правото на собственост, отдаде под наем или предостави за временно ползване на трети лица помещенията, в които е монтиран Банкомата или помещенията, от които се извършва сервизното му обслужване.</w:t>
      </w:r>
    </w:p>
    <w:p w:rsidR="00CE1CAA" w:rsidRPr="00CE1CAA" w:rsidRDefault="00CE1CAA" w:rsidP="00CE1CAA">
      <w:pPr>
        <w:keepNext/>
        <w:spacing w:after="0" w:line="240" w:lineRule="auto"/>
        <w:ind w:left="360"/>
        <w:jc w:val="both"/>
        <w:rPr>
          <w:rFonts w:ascii="Times New Roman" w:eastAsia="Times New Roman" w:hAnsi="Times New Roman" w:cs="Times New Roman"/>
          <w:sz w:val="24"/>
          <w:szCs w:val="24"/>
        </w:rPr>
      </w:pPr>
    </w:p>
    <w:p w:rsidR="00000000" w:rsidRDefault="00CE5B06">
      <w:pPr>
        <w:keepNext/>
        <w:spacing w:after="0" w:line="240" w:lineRule="auto"/>
        <w:ind w:left="644"/>
        <w:jc w:val="both"/>
        <w:rPr>
          <w:rFonts w:ascii="Times New Roman" w:eastAsia="Times New Roman" w:hAnsi="Times New Roman" w:cs="Times New Roman"/>
          <w:sz w:val="24"/>
          <w:szCs w:val="24"/>
        </w:rPr>
      </w:pPr>
      <w:ins w:id="42" w:author="Мс" w:date="2013-07-10T10:22:00Z">
        <w:r>
          <w:rPr>
            <w:rFonts w:ascii="Times New Roman" w:eastAsia="Times New Roman" w:hAnsi="Times New Roman" w:cs="Times New Roman"/>
            <w:sz w:val="24"/>
            <w:szCs w:val="24"/>
          </w:rPr>
          <w:t>(6)</w:t>
        </w:r>
      </w:ins>
      <w:r w:rsidR="00CE1CAA" w:rsidRPr="00CE1CAA">
        <w:rPr>
          <w:rFonts w:ascii="Times New Roman" w:eastAsia="Times New Roman" w:hAnsi="Times New Roman" w:cs="Times New Roman"/>
          <w:sz w:val="24"/>
          <w:szCs w:val="24"/>
        </w:rPr>
        <w:t>Да заплаща всички данъци, такси, задължителни застраховки и други разходи, които са свързани със собствеността на помещенията.</w:t>
      </w:r>
    </w:p>
    <w:p w:rsidR="00CE1CAA" w:rsidRPr="00CE1CAA" w:rsidRDefault="00CE1CAA" w:rsidP="00CE1CAA">
      <w:pPr>
        <w:keepNext/>
        <w:spacing w:after="0" w:line="240" w:lineRule="auto"/>
        <w:ind w:left="360"/>
        <w:jc w:val="both"/>
        <w:rPr>
          <w:rFonts w:ascii="Times New Roman" w:eastAsia="Times New Roman" w:hAnsi="Times New Roman" w:cs="Times New Roman"/>
          <w:sz w:val="24"/>
          <w:szCs w:val="24"/>
        </w:rPr>
      </w:pPr>
    </w:p>
    <w:p w:rsidR="00000000" w:rsidRDefault="00CE5B06">
      <w:pPr>
        <w:keepNext/>
        <w:spacing w:after="0" w:line="240" w:lineRule="auto"/>
        <w:ind w:left="644"/>
        <w:jc w:val="both"/>
        <w:rPr>
          <w:rFonts w:ascii="Times New Roman" w:eastAsia="Times New Roman" w:hAnsi="Times New Roman" w:cs="Times New Roman"/>
          <w:sz w:val="24"/>
          <w:szCs w:val="24"/>
        </w:rPr>
      </w:pPr>
      <w:ins w:id="43" w:author="Мс" w:date="2013-07-10T10:22:00Z">
        <w:r>
          <w:rPr>
            <w:rFonts w:ascii="Times New Roman" w:eastAsia="Times New Roman" w:hAnsi="Times New Roman" w:cs="Times New Roman"/>
            <w:sz w:val="24"/>
            <w:szCs w:val="24"/>
          </w:rPr>
          <w:t>(7)</w:t>
        </w:r>
      </w:ins>
      <w:r w:rsidR="00CE1CAA" w:rsidRPr="00CE1CAA">
        <w:rPr>
          <w:rFonts w:ascii="Times New Roman" w:eastAsia="Times New Roman" w:hAnsi="Times New Roman" w:cs="Times New Roman"/>
          <w:sz w:val="24"/>
          <w:szCs w:val="24"/>
        </w:rPr>
        <w:t>Дава съгласието си ИЗПЪЛНИТЕЛЯТ да извърши за своя сметка необходимите СМР, свързани с инсталирането на банкомата и се задължава да осигури на ИЗПЪЛНИТЕЛЯ допълнителен достъп до електричество, докато текат СМР.</w:t>
      </w:r>
    </w:p>
    <w:p w:rsidR="00CE1CAA" w:rsidRPr="00CE1CAA" w:rsidRDefault="00CE1CAA" w:rsidP="00CE1CAA">
      <w:pPr>
        <w:keepNext/>
        <w:spacing w:after="0" w:line="240" w:lineRule="auto"/>
        <w:ind w:left="360"/>
        <w:jc w:val="both"/>
        <w:rPr>
          <w:rFonts w:ascii="Times New Roman" w:eastAsia="Times New Roman" w:hAnsi="Times New Roman" w:cs="Times New Roman"/>
          <w:sz w:val="24"/>
          <w:szCs w:val="24"/>
        </w:rPr>
      </w:pPr>
    </w:p>
    <w:p w:rsidR="00CE1CAA" w:rsidRPr="00CE1CAA" w:rsidRDefault="00CE1CAA" w:rsidP="00CE1CAA">
      <w:pPr>
        <w:keepNext/>
        <w:spacing w:after="0" w:line="240" w:lineRule="auto"/>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ab/>
      </w:r>
      <w:ins w:id="44" w:author="Мс" w:date="2013-07-10T10:23:00Z">
        <w:r w:rsidR="00CE5B06">
          <w:rPr>
            <w:rFonts w:ascii="Times New Roman" w:eastAsia="Times New Roman" w:hAnsi="Times New Roman" w:cs="Times New Roman"/>
            <w:sz w:val="24"/>
            <w:szCs w:val="24"/>
          </w:rPr>
          <w:t>Чл.</w:t>
        </w:r>
      </w:ins>
      <w:r w:rsidRPr="00CE1CAA">
        <w:rPr>
          <w:rFonts w:ascii="Times New Roman" w:eastAsia="Times New Roman" w:hAnsi="Times New Roman" w:cs="Times New Roman"/>
          <w:sz w:val="24"/>
          <w:szCs w:val="24"/>
        </w:rPr>
        <w:t>2</w:t>
      </w:r>
      <w:del w:id="45" w:author="Мс" w:date="2013-07-10T10:23:00Z">
        <w:r w:rsidRPr="00CE1CAA" w:rsidDel="00CE5B06">
          <w:rPr>
            <w:rFonts w:ascii="Times New Roman" w:eastAsia="Times New Roman" w:hAnsi="Times New Roman" w:cs="Times New Roman"/>
            <w:sz w:val="24"/>
            <w:szCs w:val="24"/>
          </w:rPr>
          <w:delText xml:space="preserve">. </w:delText>
        </w:r>
      </w:del>
      <w:r w:rsidRPr="00CE1CAA">
        <w:rPr>
          <w:rFonts w:ascii="Times New Roman" w:eastAsia="Times New Roman" w:hAnsi="Times New Roman" w:cs="Times New Roman"/>
          <w:sz w:val="24"/>
          <w:szCs w:val="24"/>
        </w:rPr>
        <w:t>ИЗПЪЛНИТЕЛЯТ се задължава:</w:t>
      </w:r>
    </w:p>
    <w:p w:rsidR="00CE1CAA" w:rsidRPr="00CE1CAA" w:rsidRDefault="00CE1CAA" w:rsidP="00CE1CAA">
      <w:pPr>
        <w:keepNext/>
        <w:spacing w:after="0" w:line="240" w:lineRule="auto"/>
        <w:jc w:val="both"/>
        <w:rPr>
          <w:rFonts w:ascii="Times New Roman" w:eastAsia="Times New Roman" w:hAnsi="Times New Roman" w:cs="Times New Roman"/>
          <w:sz w:val="24"/>
          <w:szCs w:val="24"/>
        </w:rPr>
      </w:pPr>
    </w:p>
    <w:p w:rsidR="00000000" w:rsidRDefault="00CE5B06">
      <w:pPr>
        <w:keepNext/>
        <w:spacing w:after="0" w:line="240" w:lineRule="auto"/>
        <w:ind w:left="644"/>
        <w:jc w:val="both"/>
        <w:rPr>
          <w:rFonts w:ascii="Times New Roman" w:eastAsia="Times New Roman" w:hAnsi="Times New Roman" w:cs="Times New Roman"/>
          <w:sz w:val="24"/>
          <w:szCs w:val="24"/>
        </w:rPr>
      </w:pPr>
      <w:ins w:id="46" w:author="Мс" w:date="2013-07-10T10:23:00Z">
        <w:r>
          <w:rPr>
            <w:rFonts w:ascii="Times New Roman" w:eastAsia="Times New Roman" w:hAnsi="Times New Roman" w:cs="Times New Roman"/>
            <w:sz w:val="24"/>
            <w:szCs w:val="24"/>
          </w:rPr>
          <w:t>(1)</w:t>
        </w:r>
      </w:ins>
      <w:r w:rsidR="00CE1CAA" w:rsidRPr="00CE1CAA">
        <w:rPr>
          <w:rFonts w:ascii="Times New Roman" w:eastAsia="Times New Roman" w:hAnsi="Times New Roman" w:cs="Times New Roman"/>
          <w:sz w:val="24"/>
          <w:szCs w:val="24"/>
        </w:rPr>
        <w:t>Да поддържа Банкомата и помещенията в които е монтиран с грижата на добър стопанин съобразно целта за която се ползват.</w:t>
      </w:r>
    </w:p>
    <w:p w:rsidR="00CE1CAA" w:rsidRPr="00CE1CAA" w:rsidRDefault="00CE1CAA" w:rsidP="00CE1CAA">
      <w:pPr>
        <w:keepNext/>
        <w:spacing w:after="0" w:line="240" w:lineRule="auto"/>
        <w:ind w:left="644"/>
        <w:jc w:val="both"/>
        <w:rPr>
          <w:rFonts w:ascii="Times New Roman" w:eastAsia="Times New Roman" w:hAnsi="Times New Roman" w:cs="Times New Roman"/>
          <w:sz w:val="24"/>
          <w:szCs w:val="24"/>
        </w:rPr>
      </w:pPr>
    </w:p>
    <w:p w:rsidR="00000000" w:rsidRDefault="00CE5B06">
      <w:pPr>
        <w:keepNext/>
        <w:spacing w:after="0" w:line="240" w:lineRule="auto"/>
        <w:ind w:left="644"/>
        <w:jc w:val="both"/>
        <w:rPr>
          <w:rFonts w:ascii="Times New Roman" w:eastAsia="Times New Roman" w:hAnsi="Times New Roman" w:cs="Times New Roman"/>
          <w:sz w:val="24"/>
          <w:szCs w:val="24"/>
        </w:rPr>
      </w:pPr>
      <w:ins w:id="47" w:author="Мс" w:date="2013-07-10T10:24:00Z">
        <w:r>
          <w:rPr>
            <w:rFonts w:ascii="Times New Roman" w:eastAsia="Times New Roman" w:hAnsi="Times New Roman" w:cs="Times New Roman"/>
            <w:sz w:val="24"/>
            <w:szCs w:val="24"/>
          </w:rPr>
          <w:t>(2)</w:t>
        </w:r>
      </w:ins>
      <w:r w:rsidR="00CE1CAA" w:rsidRPr="00CE1CAA">
        <w:rPr>
          <w:rFonts w:ascii="Times New Roman" w:eastAsia="Times New Roman" w:hAnsi="Times New Roman" w:cs="Times New Roman"/>
          <w:sz w:val="24"/>
          <w:szCs w:val="24"/>
        </w:rPr>
        <w:t>При прекратяване на настоящото споразумение да демонтира Банкомата и освободи помещенията  във вида, в който ги е приел, при отчитане на нормалното овехтяване за периода. Да не преотстъпва достъп до помещенията или части от тях на трети лица без изричното писмено съгласие на ВЪЗЛОЖИТЕЛЯ.</w:t>
      </w:r>
    </w:p>
    <w:p w:rsidR="00CE1CAA" w:rsidRPr="00CE1CAA" w:rsidRDefault="00CE1CAA" w:rsidP="00CE1CAA">
      <w:pPr>
        <w:keepNext/>
        <w:spacing w:after="0" w:line="240" w:lineRule="auto"/>
        <w:jc w:val="both"/>
        <w:rPr>
          <w:rFonts w:ascii="Times New Roman" w:eastAsia="Times New Roman" w:hAnsi="Times New Roman" w:cs="Times New Roman"/>
          <w:sz w:val="24"/>
          <w:szCs w:val="24"/>
        </w:rPr>
      </w:pPr>
    </w:p>
    <w:p w:rsidR="00CE1CAA" w:rsidRPr="00CE1CAA" w:rsidRDefault="00CE5B06" w:rsidP="00CE1CAA">
      <w:pPr>
        <w:keepNext/>
        <w:numPr>
          <w:ilvl w:val="0"/>
          <w:numId w:val="6"/>
        </w:numPr>
        <w:spacing w:after="0" w:line="240" w:lineRule="auto"/>
        <w:jc w:val="both"/>
        <w:rPr>
          <w:rFonts w:ascii="Times New Roman" w:eastAsia="Times New Roman" w:hAnsi="Times New Roman" w:cs="Times New Roman"/>
          <w:sz w:val="24"/>
          <w:szCs w:val="24"/>
        </w:rPr>
      </w:pPr>
      <w:ins w:id="48" w:author="Мс" w:date="2013-07-10T10:24:00Z">
        <w:r>
          <w:rPr>
            <w:rFonts w:ascii="Times New Roman" w:eastAsia="Times New Roman" w:hAnsi="Times New Roman" w:cs="Times New Roman"/>
            <w:sz w:val="24"/>
            <w:szCs w:val="24"/>
          </w:rPr>
          <w:t>(3)</w:t>
        </w:r>
      </w:ins>
      <w:r w:rsidR="00CE1CAA" w:rsidRPr="00CE1CAA">
        <w:rPr>
          <w:rFonts w:ascii="Times New Roman" w:eastAsia="Times New Roman" w:hAnsi="Times New Roman" w:cs="Times New Roman"/>
          <w:sz w:val="24"/>
          <w:szCs w:val="24"/>
        </w:rPr>
        <w:t>Да уведоми ВЪЗЛОЖИТЕЛЯ при необходимост от извършване на подобрения в помещенията, където е монтирани Банкомата.</w:t>
      </w:r>
    </w:p>
    <w:p w:rsidR="00CE1CAA" w:rsidRPr="00CE1CAA" w:rsidRDefault="00CE1CAA" w:rsidP="00CE1CAA">
      <w:pPr>
        <w:spacing w:after="0" w:line="240" w:lineRule="auto"/>
        <w:ind w:firstLine="567"/>
        <w:jc w:val="center"/>
        <w:rPr>
          <w:rFonts w:ascii="Times New Roman" w:eastAsia="Times New Roman" w:hAnsi="Times New Roman" w:cs="Times New Roman"/>
          <w:b/>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sz w:val="24"/>
          <w:szCs w:val="24"/>
        </w:rPr>
      </w:pPr>
    </w:p>
    <w:p w:rsidR="00CE1CAA" w:rsidRPr="00CE1CAA" w:rsidRDefault="00CE1CAA" w:rsidP="00CE1CAA">
      <w:pPr>
        <w:spacing w:after="0" w:line="240" w:lineRule="auto"/>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lastRenderedPageBreak/>
        <w:tab/>
      </w:r>
      <w:r w:rsidRPr="00CE1CAA">
        <w:rPr>
          <w:rFonts w:ascii="Times New Roman" w:eastAsia="Times New Roman" w:hAnsi="Times New Roman" w:cs="Times New Roman"/>
          <w:b/>
          <w:sz w:val="24"/>
          <w:szCs w:val="24"/>
        </w:rPr>
        <w:t>ІІІ</w:t>
      </w:r>
      <w:r w:rsidRPr="00CE1CAA">
        <w:rPr>
          <w:rFonts w:ascii="Times New Roman" w:eastAsia="Times New Roman" w:hAnsi="Times New Roman" w:cs="Times New Roman"/>
          <w:sz w:val="24"/>
          <w:szCs w:val="24"/>
        </w:rPr>
        <w:t>. При неизпълнение на задълженията по настоящото споразумение, виновната страна дължи обезщетение за всички претърпени вреди, които са пряка и непосредствена последица от неизпълнението.</w:t>
      </w:r>
    </w:p>
    <w:p w:rsidR="00CE1CAA" w:rsidRPr="00CE1CAA" w:rsidRDefault="00CE1CAA" w:rsidP="00CE1CAA">
      <w:pPr>
        <w:spacing w:after="0" w:line="240" w:lineRule="auto"/>
        <w:jc w:val="both"/>
        <w:rPr>
          <w:rFonts w:ascii="Times New Roman" w:eastAsia="Times New Roman" w:hAnsi="Times New Roman" w:cs="Times New Roman"/>
          <w:sz w:val="24"/>
          <w:szCs w:val="24"/>
        </w:rPr>
      </w:pPr>
    </w:p>
    <w:p w:rsidR="00CE1CAA" w:rsidRPr="00CE1CAA" w:rsidRDefault="00CE1CAA" w:rsidP="00CE1CAA">
      <w:pPr>
        <w:spacing w:after="0" w:line="240" w:lineRule="auto"/>
        <w:jc w:val="center"/>
        <w:rPr>
          <w:rFonts w:ascii="Times New Roman" w:eastAsia="Times New Roman" w:hAnsi="Times New Roman" w:cs="Times New Roman"/>
          <w:b/>
          <w:sz w:val="24"/>
          <w:szCs w:val="24"/>
        </w:rPr>
      </w:pPr>
    </w:p>
    <w:p w:rsidR="00000000" w:rsidRDefault="00CE1CAA">
      <w:pPr>
        <w:pStyle w:val="Style"/>
        <w:spacing w:line="278" w:lineRule="exact"/>
        <w:ind w:right="24"/>
        <w:jc w:val="both"/>
        <w:rPr>
          <w:rFonts w:ascii="Times New Roman" w:eastAsia="Times New Roman" w:hAnsi="Times New Roman" w:cs="Times New Roman"/>
        </w:rPr>
      </w:pPr>
      <w:r w:rsidRPr="00CE1CAA">
        <w:rPr>
          <w:rFonts w:ascii="Times New Roman" w:eastAsia="Times New Roman" w:hAnsi="Times New Roman" w:cs="Times New Roman"/>
        </w:rPr>
        <w:tab/>
      </w:r>
      <w:r w:rsidRPr="00CE1CAA">
        <w:rPr>
          <w:rFonts w:ascii="Times New Roman" w:eastAsia="Times New Roman" w:hAnsi="Times New Roman" w:cs="Times New Roman"/>
          <w:b/>
        </w:rPr>
        <w:t>ІV</w:t>
      </w:r>
      <w:r w:rsidRPr="00CE1CAA">
        <w:rPr>
          <w:rFonts w:ascii="Times New Roman" w:eastAsia="Times New Roman" w:hAnsi="Times New Roman" w:cs="Times New Roman"/>
        </w:rPr>
        <w:t>. Страните се задължават да не разгласяват пред трети лица каквато и да било информация, предоставена им от другата страна по време на действието на настоящото споразумение, както и всички обстоятелства, станали им известни при или по повод изпълнението му</w:t>
      </w:r>
      <w:r w:rsidR="00703C2F" w:rsidRPr="00703C2F">
        <w:rPr>
          <w:rFonts w:ascii="Times New Roman" w:hAnsi="Times New Roman" w:cs="Times New Roman"/>
          <w:color w:val="111D18"/>
          <w:sz w:val="22"/>
          <w:szCs w:val="22"/>
          <w:lang w:bidi="he-IL"/>
        </w:rPr>
        <w:t xml:space="preserve"> </w:t>
      </w:r>
      <w:r w:rsidR="00703C2F" w:rsidRPr="00436E45">
        <w:rPr>
          <w:rFonts w:ascii="Times New Roman" w:hAnsi="Times New Roman" w:cs="Times New Roman"/>
          <w:color w:val="111D18"/>
          <w:sz w:val="22"/>
          <w:szCs w:val="22"/>
          <w:lang w:bidi="he-IL"/>
        </w:rPr>
        <w:t>освен в предв</w:t>
      </w:r>
      <w:r w:rsidR="00703C2F">
        <w:rPr>
          <w:rFonts w:ascii="Times New Roman" w:hAnsi="Times New Roman" w:cs="Times New Roman"/>
          <w:color w:val="111D18"/>
          <w:sz w:val="22"/>
          <w:szCs w:val="22"/>
          <w:lang w:bidi="he-IL"/>
        </w:rPr>
        <w:t xml:space="preserve">идените от приложимото законодателство случаи или с </w:t>
      </w:r>
      <w:r w:rsidR="00703C2F" w:rsidRPr="00436E45">
        <w:rPr>
          <w:rFonts w:ascii="Times New Roman" w:hAnsi="Times New Roman" w:cs="Times New Roman"/>
          <w:color w:val="111D18"/>
          <w:sz w:val="22"/>
          <w:szCs w:val="22"/>
          <w:lang w:bidi="he-IL"/>
        </w:rPr>
        <w:t xml:space="preserve">изрично писмено съгласие на другата </w:t>
      </w:r>
      <w:r w:rsidR="00703C2F">
        <w:rPr>
          <w:rFonts w:ascii="Times New Roman" w:hAnsi="Times New Roman" w:cs="Times New Roman"/>
          <w:color w:val="111D18"/>
          <w:sz w:val="22"/>
          <w:szCs w:val="22"/>
          <w:lang w:bidi="he-IL"/>
        </w:rPr>
        <w:t>Страна</w:t>
      </w:r>
      <w:r w:rsidRPr="00CE1CAA">
        <w:rPr>
          <w:rFonts w:ascii="Times New Roman" w:eastAsia="Times New Roman" w:hAnsi="Times New Roman" w:cs="Times New Roman"/>
        </w:rPr>
        <w:t>.</w:t>
      </w:r>
    </w:p>
    <w:p w:rsidR="00CE1CAA" w:rsidRPr="00CE1CAA" w:rsidRDefault="00CE1CAA" w:rsidP="00CE1CAA">
      <w:pPr>
        <w:spacing w:after="0" w:line="240" w:lineRule="auto"/>
        <w:jc w:val="both"/>
        <w:rPr>
          <w:rFonts w:ascii="Times New Roman" w:eastAsia="Times New Roman" w:hAnsi="Times New Roman" w:cs="Times New Roman"/>
          <w:sz w:val="24"/>
          <w:szCs w:val="24"/>
        </w:rPr>
      </w:pPr>
    </w:p>
    <w:p w:rsidR="00CE1CAA" w:rsidRPr="00CE1CAA" w:rsidDel="003A6E12" w:rsidRDefault="00CE1CAA" w:rsidP="00CE1CAA">
      <w:pPr>
        <w:widowControl w:val="0"/>
        <w:spacing w:after="0" w:line="240" w:lineRule="auto"/>
        <w:jc w:val="both"/>
        <w:rPr>
          <w:del w:id="49" w:author="Мс" w:date="2013-07-09T19:04:00Z"/>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ab/>
      </w:r>
      <w:r w:rsidRPr="00CE1CAA">
        <w:rPr>
          <w:rFonts w:ascii="Times New Roman" w:eastAsia="Times New Roman" w:hAnsi="Times New Roman" w:cs="Times New Roman"/>
          <w:b/>
          <w:sz w:val="24"/>
          <w:szCs w:val="24"/>
        </w:rPr>
        <w:t>V</w:t>
      </w:r>
      <w:r w:rsidRPr="00CE1CAA">
        <w:rPr>
          <w:rFonts w:ascii="Times New Roman" w:eastAsia="Times New Roman" w:hAnsi="Times New Roman" w:cs="Times New Roman"/>
          <w:sz w:val="24"/>
          <w:szCs w:val="24"/>
        </w:rPr>
        <w:t>. Настоящото споразумение влиза в сила след получаване от страна на БАНКАТА на писмено уведомление от ВЪЗЛОЖИТЕЛЯ, че последният е прекратил договора си за банково обслужване с "</w:t>
      </w:r>
      <w:ins w:id="50" w:author="SysAdmin" w:date="2014-08-22T10:41:00Z">
        <w:r w:rsidR="00AB572A">
          <w:rPr>
            <w:rFonts w:ascii="Times New Roman" w:eastAsia="Times New Roman" w:hAnsi="Times New Roman" w:cs="Times New Roman"/>
            <w:sz w:val="24"/>
            <w:szCs w:val="24"/>
          </w:rPr>
          <w:t>……………</w:t>
        </w:r>
        <w:r w:rsidR="00AB572A">
          <w:rPr>
            <w:rFonts w:ascii="Times New Roman" w:eastAsia="Times New Roman" w:hAnsi="Times New Roman" w:cs="Times New Roman"/>
            <w:sz w:val="24"/>
            <w:szCs w:val="24"/>
          </w:rPr>
          <w:t>...</w:t>
        </w:r>
      </w:ins>
      <w:r w:rsidRPr="00CE1CAA">
        <w:rPr>
          <w:rFonts w:ascii="Times New Roman" w:eastAsia="Times New Roman" w:hAnsi="Times New Roman" w:cs="Times New Roman"/>
          <w:sz w:val="24"/>
          <w:szCs w:val="24"/>
        </w:rPr>
        <w:t xml:space="preserve">" </w:t>
      </w:r>
      <w:ins w:id="51" w:author="SysAdmin" w:date="2014-08-22T10:41:00Z">
        <w:r w:rsidR="00AB572A">
          <w:rPr>
            <w:rFonts w:ascii="Times New Roman" w:eastAsia="Times New Roman" w:hAnsi="Times New Roman" w:cs="Times New Roman"/>
            <w:sz w:val="24"/>
            <w:szCs w:val="24"/>
          </w:rPr>
          <w:t>…</w:t>
        </w:r>
      </w:ins>
      <w:r w:rsidRPr="00CE1CAA">
        <w:rPr>
          <w:rFonts w:ascii="Times New Roman" w:eastAsia="Times New Roman" w:hAnsi="Times New Roman" w:cs="Times New Roman"/>
          <w:sz w:val="24"/>
          <w:szCs w:val="24"/>
        </w:rPr>
        <w:t xml:space="preserve">, вписана в Търговския регистър към Агенция по вписванията с ЕИК,  със седалище и адрес на управление: гр. София,  </w:t>
      </w:r>
    </w:p>
    <w:p w:rsidR="00CE1CAA" w:rsidRPr="00CE1CAA" w:rsidRDefault="00CE1CAA" w:rsidP="003A6E12">
      <w:pPr>
        <w:spacing w:after="0" w:line="240" w:lineRule="auto"/>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 xml:space="preserve"> („</w:t>
      </w:r>
      <w:ins w:id="52" w:author="SysAdmin" w:date="2014-08-22T10:42:00Z">
        <w:r w:rsidR="00AB572A">
          <w:rPr>
            <w:rFonts w:ascii="Times New Roman" w:eastAsia="Times New Roman" w:hAnsi="Times New Roman" w:cs="Times New Roman"/>
            <w:sz w:val="24"/>
            <w:szCs w:val="24"/>
          </w:rPr>
          <w:t>……</w:t>
        </w:r>
        <w:r w:rsidR="00AB572A">
          <w:rPr>
            <w:rFonts w:ascii="Times New Roman" w:eastAsia="Times New Roman" w:hAnsi="Times New Roman" w:cs="Times New Roman"/>
            <w:sz w:val="24"/>
            <w:szCs w:val="24"/>
          </w:rPr>
          <w:t>.</w:t>
        </w:r>
      </w:ins>
      <w:r w:rsidRPr="00CE1CAA">
        <w:rPr>
          <w:rFonts w:ascii="Times New Roman" w:eastAsia="Times New Roman" w:hAnsi="Times New Roman" w:cs="Times New Roman"/>
          <w:sz w:val="24"/>
          <w:szCs w:val="24"/>
        </w:rPr>
        <w:t xml:space="preserve">“) (по-долу „Съобщението“) и  се сключва за срок от една година, считано от датата на влизането му в сила (т.е. от получаване от страна на БАНКАТА на Съобщението) и може да се прекрати с 45-дневно писмено предизвестие. </w:t>
      </w:r>
    </w:p>
    <w:p w:rsidR="00CE1CAA" w:rsidRPr="00CE1CAA" w:rsidRDefault="00CE1CAA" w:rsidP="00CE1CAA">
      <w:pPr>
        <w:spacing w:after="0" w:line="240" w:lineRule="auto"/>
        <w:ind w:firstLine="567"/>
        <w:jc w:val="both"/>
        <w:rPr>
          <w:rFonts w:ascii="Times New Roman" w:eastAsia="Times New Roman" w:hAnsi="Times New Roman" w:cs="Times New Roman"/>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sz w:val="24"/>
          <w:szCs w:val="24"/>
        </w:rPr>
      </w:pPr>
      <w:r w:rsidRPr="00CE1CAA">
        <w:rPr>
          <w:rFonts w:ascii="Times New Roman" w:eastAsia="Times New Roman" w:hAnsi="Times New Roman" w:cs="Times New Roman"/>
          <w:sz w:val="24"/>
          <w:szCs w:val="24"/>
        </w:rPr>
        <w:t>Настоящото споразумение се състави и подписа в два оригинални екземпляра, по един за всяка от страните.</w:t>
      </w:r>
    </w:p>
    <w:p w:rsidR="00CE1CAA" w:rsidRPr="00CE1CAA" w:rsidRDefault="00CE1CAA" w:rsidP="00CE1CAA">
      <w:pPr>
        <w:spacing w:after="0" w:line="240" w:lineRule="auto"/>
        <w:ind w:firstLine="567"/>
        <w:jc w:val="both"/>
        <w:rPr>
          <w:rFonts w:ascii="Times New Roman" w:eastAsia="Times New Roman" w:hAnsi="Times New Roman" w:cs="Times New Roman"/>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sz w:val="24"/>
          <w:szCs w:val="24"/>
        </w:rPr>
      </w:pPr>
    </w:p>
    <w:p w:rsidR="00CE1CAA" w:rsidRPr="00CE1CAA" w:rsidRDefault="00CE1CAA" w:rsidP="00CE1CAA">
      <w:pPr>
        <w:spacing w:after="0" w:line="240" w:lineRule="auto"/>
        <w:jc w:val="both"/>
        <w:rPr>
          <w:rFonts w:ascii="Times New Roman" w:eastAsia="Times New Roman" w:hAnsi="Times New Roman" w:cs="Times New Roman"/>
          <w:b/>
          <w:sz w:val="24"/>
          <w:szCs w:val="24"/>
        </w:rPr>
      </w:pPr>
      <w:r w:rsidRPr="00CE1CAA">
        <w:rPr>
          <w:rFonts w:ascii="Times New Roman" w:eastAsia="Times New Roman" w:hAnsi="Times New Roman" w:cs="Times New Roman"/>
          <w:b/>
          <w:sz w:val="24"/>
          <w:szCs w:val="24"/>
        </w:rPr>
        <w:t>ЗА ИЗПЪЛНИТЕЛЯ:                                                           ЗА ВЪЗЛОЖИТЕЛЯ:</w:t>
      </w: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r w:rsidRPr="00CE1CAA">
        <w:rPr>
          <w:rFonts w:ascii="Times New Roman" w:eastAsia="Times New Roman" w:hAnsi="Times New Roman" w:cs="Times New Roman"/>
          <w:b/>
          <w:sz w:val="24"/>
          <w:szCs w:val="24"/>
        </w:rPr>
        <w:t>1....................................                                                      ....................................</w:t>
      </w: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r w:rsidRPr="00CE1CAA">
        <w:rPr>
          <w:rFonts w:ascii="Times New Roman" w:eastAsia="Times New Roman" w:hAnsi="Times New Roman" w:cs="Times New Roman"/>
          <w:b/>
          <w:sz w:val="24"/>
          <w:szCs w:val="24"/>
        </w:rPr>
        <w:t xml:space="preserve">  /…………………../</w:t>
      </w:r>
      <w:r w:rsidRPr="00CE1CAA">
        <w:rPr>
          <w:rFonts w:ascii="Times New Roman" w:eastAsia="Times New Roman" w:hAnsi="Times New Roman" w:cs="Times New Roman"/>
          <w:b/>
          <w:sz w:val="24"/>
          <w:szCs w:val="24"/>
        </w:rPr>
        <w:tab/>
      </w:r>
      <w:r w:rsidRPr="00CE1CAA">
        <w:rPr>
          <w:rFonts w:ascii="Times New Roman" w:eastAsia="Times New Roman" w:hAnsi="Times New Roman" w:cs="Times New Roman"/>
          <w:b/>
          <w:sz w:val="24"/>
          <w:szCs w:val="24"/>
        </w:rPr>
        <w:tab/>
      </w:r>
      <w:r w:rsidRPr="00CE1CAA">
        <w:rPr>
          <w:rFonts w:ascii="Times New Roman" w:eastAsia="Times New Roman" w:hAnsi="Times New Roman" w:cs="Times New Roman"/>
          <w:b/>
          <w:sz w:val="24"/>
          <w:szCs w:val="24"/>
        </w:rPr>
        <w:tab/>
      </w:r>
      <w:r w:rsidRPr="00CE1CAA">
        <w:rPr>
          <w:rFonts w:ascii="Times New Roman" w:eastAsia="Times New Roman" w:hAnsi="Times New Roman" w:cs="Times New Roman"/>
          <w:b/>
          <w:sz w:val="24"/>
          <w:szCs w:val="24"/>
        </w:rPr>
        <w:tab/>
      </w:r>
      <w:r w:rsidRPr="00CE1CAA">
        <w:rPr>
          <w:rFonts w:ascii="Times New Roman" w:eastAsia="Times New Roman" w:hAnsi="Times New Roman" w:cs="Times New Roman"/>
          <w:b/>
          <w:sz w:val="24"/>
          <w:szCs w:val="24"/>
        </w:rPr>
        <w:tab/>
      </w:r>
      <w:r>
        <w:rPr>
          <w:rFonts w:ascii="Times New Roman" w:eastAsia="Times New Roman" w:hAnsi="Times New Roman" w:cs="Times New Roman"/>
          <w:b/>
          <w:sz w:val="24"/>
          <w:szCs w:val="24"/>
        </w:rPr>
        <w:tab/>
      </w:r>
      <w:r w:rsidRPr="00CE1CAA">
        <w:rPr>
          <w:rFonts w:ascii="Times New Roman" w:eastAsia="Times New Roman" w:hAnsi="Times New Roman" w:cs="Times New Roman"/>
          <w:b/>
          <w:sz w:val="24"/>
          <w:szCs w:val="24"/>
        </w:rPr>
        <w:t>/…………………./</w:t>
      </w: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r w:rsidRPr="00CE1CAA">
        <w:rPr>
          <w:rFonts w:ascii="Times New Roman" w:eastAsia="Times New Roman" w:hAnsi="Times New Roman" w:cs="Times New Roman"/>
          <w:b/>
          <w:sz w:val="24"/>
          <w:szCs w:val="24"/>
        </w:rPr>
        <w:t>2......................................</w:t>
      </w:r>
    </w:p>
    <w:p w:rsidR="00CE1CAA" w:rsidRPr="00CE1CAA" w:rsidRDefault="00CE1CAA" w:rsidP="00CE1CAA">
      <w:pPr>
        <w:spacing w:after="0" w:line="240" w:lineRule="auto"/>
        <w:ind w:firstLine="567"/>
        <w:jc w:val="both"/>
        <w:rPr>
          <w:rFonts w:ascii="Times New Roman" w:eastAsia="Times New Roman" w:hAnsi="Times New Roman" w:cs="Times New Roman"/>
          <w:b/>
          <w:sz w:val="24"/>
          <w:szCs w:val="24"/>
        </w:rPr>
      </w:pPr>
      <w:r w:rsidRPr="00CE1CAA">
        <w:rPr>
          <w:rFonts w:ascii="Times New Roman" w:eastAsia="Times New Roman" w:hAnsi="Times New Roman" w:cs="Times New Roman"/>
          <w:b/>
          <w:sz w:val="24"/>
          <w:szCs w:val="24"/>
        </w:rPr>
        <w:t xml:space="preserve">     /………………………/</w:t>
      </w: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Pr="004F3019" w:rsidRDefault="00CE1CAA" w:rsidP="00CE1CAA">
      <w:pPr>
        <w:tabs>
          <w:tab w:val="left" w:pos="3150"/>
        </w:tabs>
        <w:jc w:val="center"/>
        <w:rPr>
          <w:rFonts w:ascii="Times New Roman" w:hAnsi="Times New Roman" w:cs="Times New Roman"/>
          <w:b/>
          <w:lang w:eastAsia="bg-BG"/>
        </w:rPr>
      </w:pPr>
      <w:r w:rsidRPr="004F3019">
        <w:rPr>
          <w:rFonts w:ascii="Times New Roman" w:hAnsi="Times New Roman" w:cs="Times New Roman"/>
          <w:b/>
          <w:lang w:eastAsia="bg-BG"/>
        </w:rPr>
        <w:t xml:space="preserve">ПРИЛОЖЕНИЕ № </w:t>
      </w:r>
      <w:r>
        <w:rPr>
          <w:rFonts w:ascii="Times New Roman" w:hAnsi="Times New Roman" w:cs="Times New Roman"/>
          <w:b/>
          <w:lang w:eastAsia="bg-BG"/>
        </w:rPr>
        <w:t>3</w:t>
      </w:r>
    </w:p>
    <w:p w:rsidR="00CE1CAA" w:rsidRDefault="00CE1CAA" w:rsidP="00CE1CAA">
      <w:pPr>
        <w:tabs>
          <w:tab w:val="left" w:pos="3150"/>
        </w:tabs>
        <w:jc w:val="center"/>
        <w:rPr>
          <w:rFonts w:ascii="Times New Roman" w:hAnsi="Times New Roman" w:cs="Times New Roman"/>
          <w:b/>
          <w:lang w:eastAsia="bg-BG"/>
        </w:rPr>
      </w:pPr>
      <w:r w:rsidRPr="004F3019">
        <w:rPr>
          <w:rFonts w:ascii="Times New Roman" w:hAnsi="Times New Roman" w:cs="Times New Roman"/>
          <w:b/>
          <w:lang w:eastAsia="bg-BG"/>
        </w:rPr>
        <w:t>КЪМ ДОГОВОР ЗА КОМПЛЕКСНО БАНКОВО ОБСЛУЖВАНЕ</w:t>
      </w:r>
      <w:r>
        <w:rPr>
          <w:rFonts w:ascii="Times New Roman" w:hAnsi="Times New Roman" w:cs="Times New Roman"/>
          <w:b/>
          <w:lang w:eastAsia="bg-BG"/>
        </w:rPr>
        <w:t xml:space="preserve"> ОТ ………. </w:t>
      </w:r>
      <w:r w:rsidR="00AB572A">
        <w:rPr>
          <w:rFonts w:ascii="Times New Roman" w:hAnsi="Times New Roman" w:cs="Times New Roman"/>
          <w:b/>
          <w:lang w:eastAsia="bg-BG"/>
        </w:rPr>
        <w:t>201</w:t>
      </w:r>
      <w:r w:rsidR="00AB572A">
        <w:rPr>
          <w:rFonts w:ascii="Times New Roman" w:hAnsi="Times New Roman" w:cs="Times New Roman"/>
          <w:b/>
          <w:lang w:eastAsia="bg-BG"/>
        </w:rPr>
        <w:t>4</w:t>
      </w:r>
      <w:r w:rsidR="00AB572A">
        <w:rPr>
          <w:rFonts w:ascii="Times New Roman" w:hAnsi="Times New Roman" w:cs="Times New Roman"/>
          <w:b/>
          <w:lang w:eastAsia="bg-BG"/>
        </w:rPr>
        <w:t xml:space="preserve"> </w:t>
      </w:r>
      <w:r>
        <w:rPr>
          <w:rFonts w:ascii="Times New Roman" w:hAnsi="Times New Roman" w:cs="Times New Roman"/>
          <w:b/>
          <w:lang w:eastAsia="bg-BG"/>
        </w:rPr>
        <w:t>г.</w:t>
      </w:r>
    </w:p>
    <w:p w:rsidR="00CE1CAA" w:rsidRDefault="00CE1CAA" w:rsidP="00CE1CAA">
      <w:pPr>
        <w:spacing w:after="0" w:line="240" w:lineRule="auto"/>
        <w:jc w:val="center"/>
        <w:rPr>
          <w:rFonts w:ascii="Times New Roman" w:eastAsia="Times New Roman" w:hAnsi="Times New Roman" w:cs="Times New Roman"/>
          <w:b/>
          <w:sz w:val="20"/>
          <w:szCs w:val="20"/>
        </w:rPr>
      </w:pPr>
      <w:r>
        <w:rPr>
          <w:rFonts w:ascii="Times New Roman" w:hAnsi="Times New Roman" w:cs="Times New Roman"/>
          <w:b/>
          <w:lang w:eastAsia="bg-BG"/>
        </w:rPr>
        <w:t xml:space="preserve">Сключен между </w:t>
      </w:r>
      <w:r>
        <w:rPr>
          <w:rFonts w:ascii="Times New Roman" w:hAnsi="Times New Roman" w:cs="Times New Roman"/>
          <w:b/>
          <w:color w:val="010A07"/>
          <w:lang w:bidi="he-IL"/>
        </w:rPr>
        <w:t>и ………………………………………</w:t>
      </w:r>
    </w:p>
    <w:p w:rsidR="00CE1CAA" w:rsidRDefault="00CE1CAA" w:rsidP="00CE1CAA">
      <w:pPr>
        <w:spacing w:after="0" w:line="240" w:lineRule="auto"/>
        <w:jc w:val="center"/>
        <w:rPr>
          <w:rFonts w:ascii="Times New Roman" w:eastAsia="Times New Roman" w:hAnsi="Times New Roman" w:cs="Times New Roman"/>
          <w:b/>
          <w:sz w:val="20"/>
          <w:szCs w:val="20"/>
        </w:rPr>
      </w:pPr>
    </w:p>
    <w:p w:rsidR="00CE1CAA" w:rsidRDefault="00CE1CAA" w:rsidP="00CE1CAA">
      <w:pPr>
        <w:spacing w:after="0" w:line="240" w:lineRule="auto"/>
        <w:jc w:val="center"/>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Pr="00CE1CAA" w:rsidRDefault="00CE1CAA" w:rsidP="00CE1CAA">
      <w:pPr>
        <w:spacing w:after="0" w:line="240" w:lineRule="auto"/>
        <w:ind w:left="2160" w:firstLine="720"/>
        <w:rPr>
          <w:rFonts w:ascii="Arial" w:eastAsia="Times New Roman" w:hAnsi="Arial" w:cs="Arial"/>
          <w:b/>
          <w:sz w:val="28"/>
          <w:szCs w:val="20"/>
          <w:lang w:val="ru-RU"/>
        </w:rPr>
      </w:pPr>
      <w:r w:rsidRPr="00CE1CAA">
        <w:rPr>
          <w:rFonts w:ascii="Arial" w:eastAsia="Times New Roman" w:hAnsi="Arial" w:cs="Arial"/>
          <w:b/>
          <w:sz w:val="28"/>
          <w:szCs w:val="20"/>
          <w:lang w:val="ru-RU"/>
        </w:rPr>
        <w:t xml:space="preserve">   Д   О   Г   О  В   О   Р</w:t>
      </w:r>
    </w:p>
    <w:p w:rsidR="00CE1CAA" w:rsidRPr="00CE1CAA" w:rsidRDefault="00CE1CAA" w:rsidP="00CE1CAA">
      <w:pPr>
        <w:spacing w:after="0" w:line="240" w:lineRule="auto"/>
        <w:jc w:val="both"/>
        <w:rPr>
          <w:rFonts w:ascii="Arial" w:eastAsia="Times New Roman" w:hAnsi="Arial" w:cs="Times New Roman"/>
          <w:b/>
          <w:sz w:val="24"/>
          <w:szCs w:val="20"/>
          <w:lang w:val="ru-RU"/>
        </w:rPr>
      </w:pPr>
    </w:p>
    <w:p w:rsidR="00CE1CAA" w:rsidRPr="00CE1CAA" w:rsidRDefault="00CE1CAA" w:rsidP="00CE1CAA">
      <w:pPr>
        <w:spacing w:after="0" w:line="240" w:lineRule="auto"/>
        <w:jc w:val="center"/>
        <w:rPr>
          <w:rFonts w:ascii="Arial" w:eastAsia="Times New Roman" w:hAnsi="Arial" w:cs="Times New Roman"/>
          <w:b/>
          <w:sz w:val="20"/>
          <w:szCs w:val="20"/>
          <w:lang w:val="ru-RU"/>
        </w:rPr>
      </w:pPr>
      <w:r w:rsidRPr="00CE1CAA">
        <w:rPr>
          <w:rFonts w:ascii="Arial" w:eastAsia="Times New Roman" w:hAnsi="Arial" w:cs="Times New Roman"/>
          <w:b/>
          <w:sz w:val="20"/>
          <w:szCs w:val="20"/>
        </w:rPr>
        <w:t xml:space="preserve">ЗА </w:t>
      </w:r>
      <w:r w:rsidRPr="00CE1CAA">
        <w:rPr>
          <w:rFonts w:ascii="Arial" w:eastAsia="Times New Roman" w:hAnsi="Arial" w:cs="Times New Roman"/>
          <w:b/>
          <w:sz w:val="20"/>
          <w:szCs w:val="20"/>
          <w:lang w:val="ru-RU"/>
        </w:rPr>
        <w:t xml:space="preserve">  ИЗПЛАЩАНЕ НА ТРУДОВИ ВЪЗНАГРАЖДЕНИЯ</w:t>
      </w:r>
    </w:p>
    <w:p w:rsidR="00CE1CAA" w:rsidRPr="00CE1CAA" w:rsidRDefault="00CE1CAA" w:rsidP="00CE1CAA">
      <w:pPr>
        <w:spacing w:after="0" w:line="240" w:lineRule="auto"/>
        <w:jc w:val="center"/>
        <w:rPr>
          <w:rFonts w:ascii="Arial" w:eastAsia="Times New Roman" w:hAnsi="Arial" w:cs="Times New Roman"/>
          <w:b/>
          <w:sz w:val="20"/>
          <w:szCs w:val="20"/>
        </w:rPr>
      </w:pPr>
      <w:r w:rsidRPr="00CE1CAA">
        <w:rPr>
          <w:rFonts w:ascii="Arial" w:eastAsia="Times New Roman" w:hAnsi="Arial" w:cs="Times New Roman"/>
          <w:b/>
          <w:sz w:val="20"/>
          <w:szCs w:val="20"/>
          <w:lang w:val="ru-RU"/>
        </w:rPr>
        <w:t xml:space="preserve">ПО РЕДА НА МАСОВИТЕ ПЛАЩАНИЯ </w:t>
      </w:r>
      <w:r w:rsidRPr="00CE1CAA">
        <w:rPr>
          <w:rFonts w:ascii="Arial" w:eastAsia="Times New Roman" w:hAnsi="Arial" w:cs="Times New Roman"/>
          <w:b/>
          <w:sz w:val="20"/>
          <w:szCs w:val="20"/>
        </w:rPr>
        <w:t>ЧРЕЗ ИНТЕРНЕТ БАНКИРАНЕ</w:t>
      </w:r>
    </w:p>
    <w:p w:rsidR="00CE1CAA" w:rsidRPr="00CE1CAA" w:rsidRDefault="00CE1CAA" w:rsidP="00CE1CAA">
      <w:pPr>
        <w:spacing w:after="0" w:line="240" w:lineRule="auto"/>
        <w:jc w:val="center"/>
        <w:rPr>
          <w:rFonts w:ascii="Arial" w:eastAsia="Times New Roman" w:hAnsi="Arial" w:cs="Times New Roman"/>
          <w:b/>
          <w:sz w:val="20"/>
          <w:szCs w:val="20"/>
          <w:lang w:val="ru-RU"/>
        </w:rPr>
      </w:pPr>
    </w:p>
    <w:p w:rsidR="00CE1CAA" w:rsidRPr="00CE1CAA" w:rsidRDefault="00CE1CAA" w:rsidP="00CE1CAA">
      <w:pPr>
        <w:spacing w:after="0" w:line="240" w:lineRule="auto"/>
        <w:jc w:val="both"/>
        <w:rPr>
          <w:rFonts w:ascii="Arial" w:eastAsia="Times New Roman" w:hAnsi="Arial" w:cs="Arial"/>
          <w:szCs w:val="20"/>
          <w:lang w:val="ru-RU"/>
        </w:rPr>
      </w:pPr>
    </w:p>
    <w:p w:rsidR="00CE1CAA" w:rsidRPr="00CE1CAA" w:rsidRDefault="00CE1CAA" w:rsidP="00CE1CAA">
      <w:pPr>
        <w:spacing w:after="0" w:line="240" w:lineRule="auto"/>
        <w:jc w:val="both"/>
        <w:rPr>
          <w:rFonts w:ascii="Arial" w:eastAsia="Times New Roman" w:hAnsi="Arial" w:cs="Arial"/>
          <w:szCs w:val="20"/>
          <w:lang w:val="ru-RU"/>
        </w:rPr>
      </w:pPr>
      <w:r w:rsidRPr="00CE1CAA">
        <w:rPr>
          <w:rFonts w:ascii="Arial" w:eastAsia="Times New Roman" w:hAnsi="Arial" w:cs="Arial"/>
          <w:szCs w:val="20"/>
          <w:lang w:val="ru-RU"/>
        </w:rPr>
        <w:tab/>
        <w:t>Днес,</w:t>
      </w:r>
      <w:r w:rsidRPr="00CE1CAA">
        <w:rPr>
          <w:rFonts w:ascii="Arial" w:eastAsia="Times New Roman" w:hAnsi="Arial" w:cs="Arial"/>
          <w:szCs w:val="20"/>
          <w:lang w:val="en-US"/>
        </w:rPr>
        <w:t xml:space="preserve"> </w:t>
      </w:r>
      <w:r w:rsidRPr="00CE1CAA">
        <w:rPr>
          <w:rFonts w:ascii="Arial" w:eastAsia="Times New Roman" w:hAnsi="Arial" w:cs="Arial"/>
          <w:szCs w:val="20"/>
          <w:lang w:val="ru-RU"/>
        </w:rPr>
        <w:t xml:space="preserve">....................   </w:t>
      </w:r>
      <w:r w:rsidRPr="00CE1CAA">
        <w:rPr>
          <w:rFonts w:ascii="Arial" w:eastAsia="Times New Roman" w:hAnsi="Arial" w:cs="Arial"/>
          <w:szCs w:val="20"/>
        </w:rPr>
        <w:t xml:space="preserve">год. </w:t>
      </w:r>
      <w:r w:rsidRPr="00CE1CAA">
        <w:rPr>
          <w:rFonts w:ascii="Arial" w:eastAsia="Times New Roman" w:hAnsi="Arial" w:cs="Arial"/>
          <w:szCs w:val="20"/>
          <w:lang w:val="ru-RU"/>
        </w:rPr>
        <w:t xml:space="preserve">в гр. </w:t>
      </w:r>
      <w:r w:rsidRPr="00CE1CAA">
        <w:rPr>
          <w:rFonts w:ascii="Arial" w:eastAsia="Times New Roman" w:hAnsi="Arial" w:cs="Arial"/>
          <w:szCs w:val="20"/>
        </w:rPr>
        <w:t>София</w:t>
      </w:r>
      <w:r w:rsidRPr="00CE1CAA">
        <w:rPr>
          <w:rFonts w:ascii="Arial" w:eastAsia="Times New Roman" w:hAnsi="Arial" w:cs="Arial"/>
          <w:szCs w:val="20"/>
          <w:lang w:val="ru-RU"/>
        </w:rPr>
        <w:t xml:space="preserve"> между</w:t>
      </w:r>
    </w:p>
    <w:p w:rsidR="00CE1CAA" w:rsidRPr="00CE1CAA" w:rsidRDefault="00CE1CAA" w:rsidP="00CE1CAA">
      <w:pPr>
        <w:spacing w:after="0" w:line="240" w:lineRule="auto"/>
        <w:jc w:val="both"/>
        <w:rPr>
          <w:rFonts w:ascii="Arial" w:eastAsia="Times New Roman" w:hAnsi="Arial" w:cs="Arial"/>
          <w:szCs w:val="20"/>
          <w:lang w:val="ru-RU"/>
        </w:rPr>
      </w:pPr>
    </w:p>
    <w:p w:rsidR="00CE1CAA" w:rsidRPr="00CE1CAA" w:rsidRDefault="00CE1CAA" w:rsidP="00CE1CAA">
      <w:pPr>
        <w:spacing w:after="0" w:line="240" w:lineRule="auto"/>
        <w:jc w:val="both"/>
        <w:rPr>
          <w:rFonts w:ascii="Arial" w:eastAsia="Times New Roman" w:hAnsi="Arial" w:cs="Arial"/>
          <w:szCs w:val="20"/>
          <w:lang w:val="ru-RU"/>
        </w:rPr>
      </w:pPr>
      <w:r w:rsidRPr="00CE1CAA">
        <w:rPr>
          <w:rFonts w:ascii="Arial" w:eastAsia="Times New Roman" w:hAnsi="Arial" w:cs="Arial"/>
          <w:b/>
          <w:szCs w:val="20"/>
          <w:lang w:val="ru-RU"/>
        </w:rPr>
        <w:t>„</w:t>
      </w:r>
      <w:ins w:id="53" w:author="SysAdmin" w:date="2014-08-22T10:44:00Z">
        <w:r w:rsidR="00AB572A" w:rsidRPr="00CE1CAA" w:rsidDel="00AB572A">
          <w:rPr>
            <w:rFonts w:ascii="Arial" w:eastAsia="Times New Roman" w:hAnsi="Arial" w:cs="Arial"/>
            <w:b/>
            <w:szCs w:val="20"/>
            <w:lang w:val="ru-RU"/>
          </w:rPr>
          <w:t xml:space="preserve"> </w:t>
        </w:r>
        <w:r w:rsidR="00AB572A">
          <w:rPr>
            <w:rFonts w:ascii="Arial" w:eastAsia="Times New Roman" w:hAnsi="Arial" w:cs="Arial"/>
            <w:b/>
            <w:szCs w:val="20"/>
          </w:rPr>
          <w:t>…………</w:t>
        </w:r>
        <w:r w:rsidR="00AB572A">
          <w:rPr>
            <w:rFonts w:ascii="Arial" w:eastAsia="Times New Roman" w:hAnsi="Arial" w:cs="Arial"/>
            <w:b/>
            <w:szCs w:val="20"/>
          </w:rPr>
          <w:t>..</w:t>
        </w:r>
      </w:ins>
      <w:r w:rsidRPr="00CE1CAA">
        <w:rPr>
          <w:rFonts w:ascii="Arial" w:eastAsia="Times New Roman" w:hAnsi="Arial" w:cs="Arial"/>
          <w:b/>
          <w:szCs w:val="20"/>
          <w:lang w:val="ru-RU"/>
        </w:rPr>
        <w:t xml:space="preserve">” </w:t>
      </w:r>
      <w:r w:rsidRPr="00CE1CAA">
        <w:rPr>
          <w:rFonts w:ascii="Arial" w:eastAsia="Times New Roman" w:hAnsi="Arial" w:cs="Arial"/>
          <w:szCs w:val="20"/>
          <w:lang w:val="ru-RU"/>
        </w:rPr>
        <w:t xml:space="preserve">вписана в Търговския регистър при Агенция по вписванията, ЕИК </w:t>
      </w:r>
      <w:ins w:id="54" w:author="SysAdmin" w:date="2014-08-22T10:44:00Z">
        <w:r w:rsidR="00AB572A">
          <w:rPr>
            <w:rFonts w:ascii="Arial" w:eastAsia="Times New Roman" w:hAnsi="Arial" w:cs="Arial"/>
            <w:szCs w:val="20"/>
          </w:rPr>
          <w:t>………</w:t>
        </w:r>
        <w:r w:rsidR="00AB572A">
          <w:rPr>
            <w:rFonts w:ascii="Arial" w:eastAsia="Times New Roman" w:hAnsi="Arial" w:cs="Arial"/>
            <w:szCs w:val="20"/>
          </w:rPr>
          <w:t>.</w:t>
        </w:r>
      </w:ins>
      <w:r w:rsidRPr="00CE1CAA">
        <w:rPr>
          <w:rFonts w:ascii="Arial" w:eastAsia="Times New Roman" w:hAnsi="Arial" w:cs="Arial"/>
          <w:szCs w:val="20"/>
          <w:lang w:val="ru-RU"/>
        </w:rPr>
        <w:t xml:space="preserve">  със седалище и адрес на управление гр. София, </w:t>
      </w:r>
      <w:del w:id="55" w:author="SysAdmin" w:date="2014-08-22T10:45:00Z">
        <w:r w:rsidRPr="00CE1CAA" w:rsidDel="00AB572A">
          <w:rPr>
            <w:rFonts w:ascii="Arial" w:eastAsia="Times New Roman" w:hAnsi="Arial" w:cs="Arial"/>
            <w:szCs w:val="20"/>
            <w:lang w:val="en-US"/>
          </w:rPr>
          <w:delText>,</w:delText>
        </w:r>
      </w:del>
      <w:r w:rsidRPr="00CE1CAA">
        <w:rPr>
          <w:rFonts w:ascii="Arial" w:eastAsia="Times New Roman" w:hAnsi="Arial" w:cs="Arial"/>
          <w:szCs w:val="20"/>
          <w:lang w:val="ru-RU"/>
        </w:rPr>
        <w:t xml:space="preserve"> представлявана от търговските пълномощници:</w:t>
      </w:r>
    </w:p>
    <w:p w:rsidR="00CE1CAA" w:rsidRPr="00CE1CAA" w:rsidRDefault="00CE1CAA" w:rsidP="00CE1CAA">
      <w:pPr>
        <w:spacing w:after="0" w:line="240" w:lineRule="auto"/>
        <w:jc w:val="both"/>
        <w:rPr>
          <w:rFonts w:ascii="Arial" w:eastAsia="Times New Roman" w:hAnsi="Arial" w:cs="Arial"/>
          <w:szCs w:val="20"/>
        </w:rPr>
      </w:pPr>
    </w:p>
    <w:p w:rsidR="00CE1CAA" w:rsidRPr="00CE1CAA" w:rsidRDefault="00CE1CAA" w:rsidP="00CE1CAA">
      <w:pPr>
        <w:numPr>
          <w:ilvl w:val="0"/>
          <w:numId w:val="8"/>
        </w:numPr>
        <w:spacing w:after="60" w:line="-240" w:lineRule="auto"/>
        <w:jc w:val="both"/>
        <w:rPr>
          <w:rFonts w:ascii="Arial" w:eastAsia="Times New Roman" w:hAnsi="Arial" w:cs="Times New Roman"/>
          <w:szCs w:val="20"/>
        </w:rPr>
      </w:pPr>
      <w:r w:rsidRPr="00CE1CAA">
        <w:rPr>
          <w:rFonts w:ascii="Arial" w:eastAsia="Times New Roman" w:hAnsi="Arial" w:cs="Times New Roman"/>
          <w:szCs w:val="20"/>
        </w:rPr>
        <w:t>........................................................................................................</w:t>
      </w:r>
    </w:p>
    <w:p w:rsidR="00CE1CAA" w:rsidRPr="00CE1CAA" w:rsidRDefault="00CE1CAA" w:rsidP="00CE1CAA">
      <w:pPr>
        <w:numPr>
          <w:ilvl w:val="0"/>
          <w:numId w:val="8"/>
        </w:numPr>
        <w:spacing w:after="60" w:line="-240" w:lineRule="auto"/>
        <w:jc w:val="both"/>
        <w:rPr>
          <w:rFonts w:ascii="Arial" w:eastAsia="Times New Roman" w:hAnsi="Arial" w:cs="Times New Roman"/>
          <w:szCs w:val="20"/>
        </w:rPr>
      </w:pPr>
      <w:r w:rsidRPr="00CE1CAA">
        <w:rPr>
          <w:rFonts w:ascii="Arial" w:eastAsia="Times New Roman" w:hAnsi="Arial" w:cs="Times New Roman"/>
          <w:szCs w:val="20"/>
        </w:rPr>
        <w:t>.........................................................................................................,</w:t>
      </w:r>
    </w:p>
    <w:p w:rsidR="00CE1CAA" w:rsidRPr="00CE1CAA" w:rsidRDefault="00CE1CAA" w:rsidP="00CE1CAA">
      <w:pPr>
        <w:spacing w:after="0" w:line="240" w:lineRule="auto"/>
        <w:jc w:val="both"/>
        <w:rPr>
          <w:rFonts w:ascii="Arial" w:eastAsia="Times New Roman" w:hAnsi="Arial" w:cs="Arial"/>
          <w:b/>
          <w:szCs w:val="20"/>
          <w:lang w:val="ru-RU"/>
        </w:rPr>
      </w:pPr>
      <w:r w:rsidRPr="00CE1CAA">
        <w:rPr>
          <w:rFonts w:ascii="Arial" w:eastAsia="Times New Roman" w:hAnsi="Arial" w:cs="Arial"/>
          <w:szCs w:val="20"/>
          <w:lang w:val="ru-RU"/>
        </w:rPr>
        <w:t>упълномощени с пълномощно с рег. № ............, от  ..................</w:t>
      </w:r>
      <w:r w:rsidRPr="00CE1CAA">
        <w:rPr>
          <w:rFonts w:ascii="Arial" w:eastAsia="Times New Roman" w:hAnsi="Arial" w:cs="Arial"/>
          <w:szCs w:val="20"/>
        </w:rPr>
        <w:t xml:space="preserve">.г. </w:t>
      </w:r>
      <w:r w:rsidRPr="00CE1CAA">
        <w:rPr>
          <w:rFonts w:ascii="Arial" w:eastAsia="Times New Roman" w:hAnsi="Arial" w:cs="Arial"/>
          <w:szCs w:val="20"/>
          <w:lang w:val="ru-RU"/>
        </w:rPr>
        <w:t xml:space="preserve">на нотариус .................................. с рег. № </w:t>
      </w:r>
      <w:r w:rsidRPr="00CE1CAA">
        <w:rPr>
          <w:rFonts w:ascii="Arial" w:eastAsia="Times New Roman" w:hAnsi="Arial" w:cs="Arial"/>
          <w:szCs w:val="20"/>
        </w:rPr>
        <w:t>........</w:t>
      </w:r>
      <w:r w:rsidRPr="00CE1CAA">
        <w:rPr>
          <w:rFonts w:ascii="Arial" w:eastAsia="Times New Roman" w:hAnsi="Arial" w:cs="Arial"/>
          <w:szCs w:val="20"/>
          <w:lang w:val="ru-RU"/>
        </w:rPr>
        <w:t xml:space="preserve"> на Нотариалната камара, наричана по-долу за краткост </w:t>
      </w:r>
      <w:r w:rsidRPr="00CE1CAA">
        <w:rPr>
          <w:rFonts w:ascii="Arial" w:eastAsia="Times New Roman" w:hAnsi="Arial" w:cs="Arial"/>
          <w:b/>
          <w:szCs w:val="20"/>
          <w:lang w:val="ru-RU"/>
        </w:rPr>
        <w:t>”БАНКАТА”</w:t>
      </w:r>
    </w:p>
    <w:p w:rsidR="00CE1CAA" w:rsidRPr="00CE1CAA" w:rsidRDefault="00CE1CAA" w:rsidP="00CE1CAA">
      <w:pPr>
        <w:spacing w:after="0" w:line="240" w:lineRule="auto"/>
        <w:jc w:val="both"/>
        <w:rPr>
          <w:rFonts w:ascii="Arial" w:eastAsia="Times New Roman" w:hAnsi="Arial" w:cs="Arial"/>
          <w:szCs w:val="20"/>
          <w:lang w:val="ru-RU"/>
        </w:rPr>
      </w:pPr>
      <w:r w:rsidRPr="00CE1CAA">
        <w:rPr>
          <w:rFonts w:ascii="Arial" w:eastAsia="Times New Roman" w:hAnsi="Arial" w:cs="Arial"/>
          <w:szCs w:val="20"/>
        </w:rPr>
        <w:t xml:space="preserve"> </w:t>
      </w:r>
      <w:r w:rsidRPr="00CE1CAA">
        <w:rPr>
          <w:rFonts w:ascii="Arial" w:eastAsia="Times New Roman" w:hAnsi="Arial" w:cs="Arial"/>
          <w:szCs w:val="20"/>
          <w:lang w:val="ru-RU"/>
        </w:rPr>
        <w:t xml:space="preserve">и </w:t>
      </w:r>
    </w:p>
    <w:p w:rsidR="00CE1CAA" w:rsidRPr="00CE1CAA" w:rsidRDefault="00CE1CAA" w:rsidP="00CE1CAA">
      <w:pPr>
        <w:spacing w:after="0" w:line="240" w:lineRule="auto"/>
        <w:jc w:val="both"/>
        <w:rPr>
          <w:rFonts w:ascii="Arial" w:eastAsia="Times New Roman" w:hAnsi="Arial" w:cs="Arial"/>
          <w:b/>
          <w:szCs w:val="20"/>
        </w:rPr>
      </w:pPr>
      <w:r w:rsidRPr="00CE1CAA">
        <w:rPr>
          <w:rFonts w:ascii="Arial" w:eastAsia="Times New Roman" w:hAnsi="Arial" w:cs="Arial"/>
          <w:szCs w:val="20"/>
          <w:lang w:val="ru-RU"/>
        </w:rPr>
        <w:t>.......................…………………..………</w:t>
      </w:r>
      <w:r w:rsidRPr="00CE1CAA">
        <w:rPr>
          <w:rFonts w:ascii="Arial" w:eastAsia="Times New Roman" w:hAnsi="Arial" w:cs="Arial"/>
          <w:szCs w:val="20"/>
        </w:rPr>
        <w:t>, рег. по ф.дело №.......</w:t>
      </w:r>
      <w:r w:rsidRPr="00CE1CAA">
        <w:rPr>
          <w:rFonts w:ascii="Arial" w:eastAsia="Times New Roman" w:hAnsi="Arial" w:cs="Arial"/>
          <w:szCs w:val="20"/>
          <w:lang w:val="ru-RU"/>
        </w:rPr>
        <w:t>……………........…</w:t>
      </w:r>
      <w:r w:rsidRPr="00CE1CAA">
        <w:rPr>
          <w:rFonts w:ascii="Arial" w:eastAsia="Times New Roman" w:hAnsi="Arial" w:cs="Arial"/>
          <w:szCs w:val="20"/>
        </w:rPr>
        <w:t>г. при .........................................съд, със седалище .................... и  адрес на управление .............................................ЕИК по БУЛСТАТ</w:t>
      </w:r>
      <w:r w:rsidRPr="00CE1CAA">
        <w:rPr>
          <w:rFonts w:ascii="Arial" w:eastAsia="Times New Roman" w:hAnsi="Arial" w:cs="Arial"/>
          <w:szCs w:val="20"/>
          <w:lang w:val="ru-RU"/>
        </w:rPr>
        <w:t>…....………………</w:t>
      </w:r>
      <w:r w:rsidRPr="00CE1CAA">
        <w:rPr>
          <w:rFonts w:ascii="Arial" w:eastAsia="Times New Roman" w:hAnsi="Arial" w:cs="Arial"/>
          <w:szCs w:val="20"/>
        </w:rPr>
        <w:t xml:space="preserve">, </w:t>
      </w:r>
      <w:r w:rsidRPr="00CE1CAA">
        <w:rPr>
          <w:rFonts w:ascii="Arial" w:eastAsia="Times New Roman" w:hAnsi="Arial" w:cs="Arial"/>
          <w:szCs w:val="20"/>
          <w:lang w:val="ru-RU"/>
        </w:rPr>
        <w:t xml:space="preserve">представлявано от …...................………………................, наричан по-долу за краткост  </w:t>
      </w:r>
      <w:r w:rsidRPr="00CE1CAA">
        <w:rPr>
          <w:rFonts w:ascii="Arial" w:eastAsia="Times New Roman" w:hAnsi="Arial" w:cs="Arial"/>
          <w:b/>
          <w:szCs w:val="20"/>
        </w:rPr>
        <w:t xml:space="preserve">ВЪЗЛОЖИТЕЛ, </w:t>
      </w:r>
    </w:p>
    <w:p w:rsidR="00CE1CAA" w:rsidRPr="00CE1CAA" w:rsidRDefault="00CE1CAA" w:rsidP="00CE1CAA">
      <w:pPr>
        <w:spacing w:after="0" w:line="240" w:lineRule="auto"/>
        <w:jc w:val="both"/>
        <w:rPr>
          <w:rFonts w:ascii="Arial" w:eastAsia="Times New Roman" w:hAnsi="Arial" w:cs="Arial"/>
          <w:b/>
          <w:szCs w:val="20"/>
        </w:rPr>
      </w:pPr>
    </w:p>
    <w:p w:rsidR="00CE1CAA" w:rsidRPr="00CE1CAA" w:rsidRDefault="00CE1CAA" w:rsidP="00CE1CAA">
      <w:pPr>
        <w:spacing w:after="0" w:line="240" w:lineRule="auto"/>
        <w:ind w:firstLine="720"/>
        <w:jc w:val="both"/>
        <w:rPr>
          <w:rFonts w:ascii="Arial" w:eastAsia="Times New Roman" w:hAnsi="Arial" w:cs="Arial"/>
          <w:szCs w:val="20"/>
          <w:lang w:val="ru-RU"/>
        </w:rPr>
      </w:pPr>
      <w:r w:rsidRPr="00CE1CAA">
        <w:rPr>
          <w:rFonts w:ascii="Arial" w:eastAsia="Times New Roman" w:hAnsi="Arial" w:cs="Arial"/>
          <w:szCs w:val="20"/>
        </w:rPr>
        <w:t>се сключи настоящият договор за следното</w:t>
      </w:r>
      <w:r w:rsidRPr="00CE1CAA">
        <w:rPr>
          <w:rFonts w:ascii="Arial" w:eastAsia="Times New Roman" w:hAnsi="Arial" w:cs="Arial"/>
          <w:szCs w:val="20"/>
          <w:lang w:val="ru-RU"/>
        </w:rPr>
        <w:t xml:space="preserve">:  </w:t>
      </w:r>
    </w:p>
    <w:p w:rsidR="00CE1CAA" w:rsidRPr="00CE1CAA" w:rsidRDefault="00CE1CAA" w:rsidP="00CE1CAA">
      <w:pPr>
        <w:spacing w:after="0" w:line="240" w:lineRule="auto"/>
        <w:ind w:firstLine="720"/>
        <w:jc w:val="both"/>
        <w:rPr>
          <w:rFonts w:ascii="Arial" w:eastAsia="Times New Roman" w:hAnsi="Arial" w:cs="Arial"/>
          <w:szCs w:val="20"/>
          <w:lang w:val="ru-RU"/>
        </w:rPr>
      </w:pPr>
      <w:r w:rsidRPr="00CE1CAA">
        <w:rPr>
          <w:rFonts w:ascii="Arial" w:eastAsia="Times New Roman" w:hAnsi="Arial" w:cs="Arial"/>
          <w:szCs w:val="20"/>
          <w:lang w:val="ru-RU"/>
        </w:rPr>
        <w:t xml:space="preserve">   </w:t>
      </w:r>
    </w:p>
    <w:p w:rsidR="00CE1CAA" w:rsidRPr="00CE1CAA" w:rsidRDefault="00CE1CAA" w:rsidP="00CE1CAA">
      <w:pPr>
        <w:spacing w:after="0" w:line="240" w:lineRule="auto"/>
        <w:jc w:val="both"/>
        <w:rPr>
          <w:rFonts w:ascii="Arial" w:eastAsia="Times New Roman" w:hAnsi="Arial" w:cs="Times New Roman"/>
          <w:szCs w:val="20"/>
        </w:rPr>
      </w:pPr>
    </w:p>
    <w:p w:rsidR="00CE1CAA" w:rsidRPr="00CE1CAA" w:rsidRDefault="00CE1CAA" w:rsidP="00CE1CAA">
      <w:pPr>
        <w:spacing w:after="0" w:line="240" w:lineRule="auto"/>
        <w:jc w:val="center"/>
        <w:rPr>
          <w:rFonts w:ascii="Arial" w:eastAsia="Times New Roman" w:hAnsi="Arial" w:cs="Times New Roman"/>
          <w:b/>
          <w:i/>
          <w:szCs w:val="20"/>
          <w:lang w:val="ru-RU"/>
        </w:rPr>
      </w:pPr>
      <w:r w:rsidRPr="00CE1CAA">
        <w:rPr>
          <w:rFonts w:ascii="Arial" w:eastAsia="Times New Roman" w:hAnsi="Arial" w:cs="Times New Roman"/>
          <w:b/>
          <w:i/>
          <w:szCs w:val="20"/>
          <w:lang w:val="en-US"/>
        </w:rPr>
        <w:t>I</w:t>
      </w:r>
      <w:r w:rsidRPr="00CE1CAA">
        <w:rPr>
          <w:rFonts w:ascii="Arial" w:eastAsia="Times New Roman" w:hAnsi="Arial" w:cs="Times New Roman"/>
          <w:b/>
          <w:i/>
          <w:szCs w:val="20"/>
          <w:lang w:val="ru-RU"/>
        </w:rPr>
        <w:t>. ПРЕДМЕТ НА ДОГОВОРА</w:t>
      </w:r>
    </w:p>
    <w:p w:rsidR="00CE1CAA" w:rsidRPr="00CE1CAA" w:rsidRDefault="00CE1CAA" w:rsidP="00CE1CAA">
      <w:pPr>
        <w:spacing w:after="0" w:line="240" w:lineRule="auto"/>
        <w:jc w:val="both"/>
        <w:rPr>
          <w:rFonts w:ascii="Arial" w:eastAsia="Times New Roman" w:hAnsi="Arial" w:cs="Times New Roman"/>
          <w:szCs w:val="20"/>
          <w:lang w:val="ru-RU"/>
        </w:rPr>
      </w:pPr>
    </w:p>
    <w:p w:rsidR="00CE1CAA" w:rsidRPr="00CE1CAA" w:rsidRDefault="00CE1CAA" w:rsidP="00CE1CAA">
      <w:pPr>
        <w:spacing w:after="0" w:line="240" w:lineRule="auto"/>
        <w:jc w:val="both"/>
        <w:rPr>
          <w:rFonts w:ascii="Arial" w:eastAsia="Times New Roman" w:hAnsi="Arial" w:cs="Times New Roman"/>
          <w:szCs w:val="20"/>
        </w:rPr>
      </w:pPr>
      <w:r w:rsidRPr="00CE1CAA">
        <w:rPr>
          <w:rFonts w:ascii="Arial" w:eastAsia="Times New Roman" w:hAnsi="Arial" w:cs="Times New Roman"/>
          <w:szCs w:val="20"/>
        </w:rPr>
        <w:tab/>
      </w:r>
      <w:r w:rsidRPr="00CE1CAA">
        <w:rPr>
          <w:rFonts w:ascii="Arial" w:eastAsia="Times New Roman" w:hAnsi="Arial" w:cs="Arial"/>
          <w:b/>
          <w:szCs w:val="20"/>
        </w:rPr>
        <w:t>Чл. 1.</w:t>
      </w:r>
      <w:r w:rsidRPr="00CE1CAA">
        <w:rPr>
          <w:rFonts w:ascii="Arial" w:eastAsia="Times New Roman" w:hAnsi="Arial" w:cs="Arial"/>
          <w:szCs w:val="20"/>
        </w:rPr>
        <w:t xml:space="preserve"> /1/ ВЪЗЛОЖИТЕЛЯТ възлага, а БАНКАТА приема да извършва масови плащания на трудови възнаграждения по нареждане на ВЪЗЛОЖИТЕЛЯ чрез кредитен превод от левовата разплащателна сметка на ВЪЗЛОЖИТЕЛЯ с </w:t>
      </w:r>
      <w:r w:rsidRPr="00CE1CAA">
        <w:rPr>
          <w:rFonts w:ascii="Arial" w:eastAsia="Times New Roman" w:hAnsi="Arial" w:cs="Arial"/>
          <w:szCs w:val="20"/>
          <w:lang w:val="en-US"/>
        </w:rPr>
        <w:t>IBAN</w:t>
      </w:r>
      <w:r w:rsidRPr="00CE1CAA">
        <w:rPr>
          <w:rFonts w:ascii="Arial" w:eastAsia="Times New Roman" w:hAnsi="Arial" w:cs="Arial"/>
          <w:szCs w:val="20"/>
          <w:lang w:val="ru-RU"/>
        </w:rPr>
        <w:t>…….....……..............….......</w:t>
      </w:r>
      <w:r w:rsidRPr="00CE1CAA">
        <w:rPr>
          <w:rFonts w:ascii="Arial" w:eastAsia="Times New Roman" w:hAnsi="Arial" w:cs="Arial"/>
          <w:szCs w:val="20"/>
          <w:lang w:val="en-US"/>
        </w:rPr>
        <w:t xml:space="preserve">, BIC BPBIBGSF, </w:t>
      </w:r>
      <w:r w:rsidRPr="00CE1CAA">
        <w:rPr>
          <w:rFonts w:ascii="Arial" w:eastAsia="Times New Roman" w:hAnsi="Arial" w:cs="Arial"/>
          <w:szCs w:val="20"/>
        </w:rPr>
        <w:t xml:space="preserve">разкрита в </w:t>
      </w:r>
      <w:r w:rsidRPr="00CE1CAA">
        <w:rPr>
          <w:rFonts w:ascii="Arial" w:eastAsia="Times New Roman" w:hAnsi="Arial" w:cs="Arial"/>
          <w:sz w:val="20"/>
          <w:szCs w:val="20"/>
          <w:lang w:val="ru-RU"/>
        </w:rPr>
        <w:t xml:space="preserve">  </w:t>
      </w:r>
      <w:r w:rsidRPr="00CE1CAA">
        <w:rPr>
          <w:rFonts w:ascii="Arial" w:eastAsia="Times New Roman" w:hAnsi="Arial" w:cs="Arial"/>
          <w:szCs w:val="20"/>
          <w:lang w:val="ru-RU"/>
        </w:rPr>
        <w:t xml:space="preserve">БАНКАТА </w:t>
      </w:r>
      <w:r w:rsidRPr="00CE1CAA">
        <w:rPr>
          <w:rFonts w:ascii="Arial" w:eastAsia="Times New Roman" w:hAnsi="Arial" w:cs="Arial"/>
          <w:szCs w:val="20"/>
        </w:rPr>
        <w:t>към разкрити в БАНКАТА или в други банки  разплащателни сметки с издадена към тях  дебитна карта  /наричани по-долу “сметките”/ с титуляри негови работници и служители /наричани по-долу “служители” или “получатели” /, по начина и в сроковете, уговорени в настоящия договор.</w:t>
      </w: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Arial"/>
          <w:szCs w:val="20"/>
        </w:rPr>
        <w:t>/2/ По искане на своите служители ВЪЗЛОЖИТЕЛЯТ може да нареди на БАНКАТА да превежда нетното месечно трудово възнаграждение, както и всички други суми, дължими на служителя във връзка с трудовото му правоотношение по начина и в сроковете, уговорени в настоящия договор по открита на името на служителя в БАНКАТА или в друга банка на територията на България   разплащателна сметка с дебитна карта.</w:t>
      </w:r>
    </w:p>
    <w:p w:rsidR="00CE1CAA" w:rsidRPr="00CE1CAA" w:rsidRDefault="00CE1CAA" w:rsidP="00CE1CAA">
      <w:pPr>
        <w:spacing w:after="0" w:line="240" w:lineRule="auto"/>
        <w:ind w:firstLine="720"/>
        <w:jc w:val="both"/>
        <w:rPr>
          <w:rFonts w:ascii="Arial" w:eastAsia="Times New Roman" w:hAnsi="Arial" w:cs="Arial"/>
          <w:szCs w:val="20"/>
        </w:rPr>
      </w:pPr>
    </w:p>
    <w:p w:rsidR="00CE1CAA" w:rsidRPr="00CE1CAA" w:rsidRDefault="00CE1CAA" w:rsidP="00CE1CAA">
      <w:pPr>
        <w:spacing w:after="0" w:line="240" w:lineRule="auto"/>
        <w:ind w:left="142" w:firstLine="578"/>
        <w:jc w:val="both"/>
        <w:rPr>
          <w:rFonts w:ascii="Arial" w:eastAsia="Times New Roman" w:hAnsi="Arial" w:cs="Arial"/>
          <w:b/>
          <w:szCs w:val="20"/>
        </w:rPr>
      </w:pPr>
      <w:r w:rsidRPr="00CE1CAA">
        <w:rPr>
          <w:rFonts w:ascii="Arial" w:eastAsia="Times New Roman" w:hAnsi="Arial" w:cs="Arial"/>
          <w:b/>
          <w:szCs w:val="20"/>
        </w:rPr>
        <w:t>Чл.2</w:t>
      </w:r>
      <w:r w:rsidRPr="00CE1CAA">
        <w:rPr>
          <w:rFonts w:ascii="Arial" w:eastAsia="Times New Roman" w:hAnsi="Arial" w:cs="Arial"/>
          <w:szCs w:val="20"/>
        </w:rPr>
        <w:t>. БАНКАТА ще предоставя на служителите на ВЪЗЛОЖИТЕЛЯ възможност за ползване на банкови продукти и услуги при преференциални условия в съответствие със сключеното между нея и ВЪЗЛОЖИТЕЛЯ Споразумение</w:t>
      </w:r>
      <w:ins w:id="56" w:author="SysAdmin" w:date="2014-08-22T10:46:00Z">
        <w:r w:rsidR="009F6A79">
          <w:rPr>
            <w:rFonts w:ascii="Arial" w:eastAsia="Times New Roman" w:hAnsi="Arial" w:cs="Arial"/>
            <w:szCs w:val="20"/>
          </w:rPr>
          <w:t>.</w:t>
        </w:r>
      </w:ins>
      <w:r w:rsidRPr="00CE1CAA">
        <w:rPr>
          <w:rFonts w:ascii="Arial" w:eastAsia="Times New Roman" w:hAnsi="Arial" w:cs="Arial"/>
          <w:b/>
          <w:szCs w:val="20"/>
        </w:rPr>
        <w:tab/>
      </w:r>
      <w:r w:rsidRPr="00CE1CAA">
        <w:rPr>
          <w:rFonts w:ascii="Arial" w:eastAsia="Times New Roman" w:hAnsi="Arial" w:cs="Arial"/>
          <w:b/>
          <w:szCs w:val="20"/>
        </w:rPr>
        <w:tab/>
      </w:r>
      <w:r w:rsidRPr="00CE1CAA">
        <w:rPr>
          <w:rFonts w:ascii="Arial" w:eastAsia="Times New Roman" w:hAnsi="Arial" w:cs="Arial"/>
          <w:b/>
          <w:szCs w:val="20"/>
        </w:rPr>
        <w:tab/>
      </w: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szCs w:val="20"/>
        </w:rPr>
        <w:tab/>
      </w:r>
      <w:r w:rsidRPr="00CE1CAA">
        <w:rPr>
          <w:rFonts w:ascii="Arial" w:eastAsia="Times New Roman" w:hAnsi="Arial" w:cs="Arial"/>
          <w:szCs w:val="20"/>
        </w:rPr>
        <w:tab/>
      </w:r>
      <w:r w:rsidRPr="00CE1CAA">
        <w:rPr>
          <w:rFonts w:ascii="Arial" w:eastAsia="Times New Roman" w:hAnsi="Arial" w:cs="Arial"/>
          <w:szCs w:val="20"/>
        </w:rPr>
        <w:tab/>
      </w:r>
      <w:r w:rsidRPr="00CE1CAA">
        <w:rPr>
          <w:rFonts w:ascii="Arial" w:eastAsia="Times New Roman" w:hAnsi="Arial" w:cs="Arial"/>
          <w:szCs w:val="20"/>
        </w:rPr>
        <w:tab/>
      </w:r>
      <w:r w:rsidRPr="00CE1CAA">
        <w:rPr>
          <w:rFonts w:ascii="Arial" w:eastAsia="Times New Roman" w:hAnsi="Arial" w:cs="Arial"/>
          <w:szCs w:val="20"/>
        </w:rPr>
        <w:tab/>
      </w:r>
      <w:r w:rsidRPr="00CE1CAA">
        <w:rPr>
          <w:rFonts w:ascii="Arial" w:eastAsia="Times New Roman" w:hAnsi="Arial" w:cs="Arial"/>
          <w:szCs w:val="20"/>
        </w:rPr>
        <w:tab/>
        <w:t xml:space="preserve">   </w:t>
      </w:r>
    </w:p>
    <w:p w:rsidR="00CE1CAA" w:rsidRPr="00CE1CAA" w:rsidRDefault="00CE1CAA" w:rsidP="00CE1CAA">
      <w:pPr>
        <w:spacing w:after="0" w:line="240" w:lineRule="auto"/>
        <w:ind w:left="142" w:firstLine="578"/>
        <w:jc w:val="center"/>
        <w:rPr>
          <w:rFonts w:ascii="Arial" w:eastAsia="Times New Roman" w:hAnsi="Arial" w:cs="Arial"/>
          <w:b/>
          <w:i/>
          <w:szCs w:val="20"/>
        </w:rPr>
      </w:pPr>
    </w:p>
    <w:p w:rsidR="00CE1CAA" w:rsidRPr="00CE1CAA" w:rsidRDefault="00CE1CAA" w:rsidP="00CE1CAA">
      <w:pPr>
        <w:spacing w:after="0" w:line="240" w:lineRule="auto"/>
        <w:ind w:left="142" w:firstLine="578"/>
        <w:jc w:val="center"/>
        <w:rPr>
          <w:rFonts w:ascii="Arial" w:eastAsia="Times New Roman" w:hAnsi="Arial" w:cs="Arial"/>
          <w:b/>
          <w:i/>
          <w:szCs w:val="20"/>
        </w:rPr>
      </w:pPr>
    </w:p>
    <w:p w:rsidR="00CE1CAA" w:rsidRPr="00CE1CAA" w:rsidRDefault="00CE1CAA" w:rsidP="00CE1CAA">
      <w:pPr>
        <w:spacing w:after="0" w:line="240" w:lineRule="auto"/>
        <w:ind w:left="142" w:firstLine="578"/>
        <w:jc w:val="center"/>
        <w:rPr>
          <w:rFonts w:ascii="Arial" w:eastAsia="Times New Roman" w:hAnsi="Arial" w:cs="Arial"/>
          <w:b/>
          <w:i/>
          <w:szCs w:val="20"/>
        </w:rPr>
      </w:pPr>
      <w:r w:rsidRPr="00CE1CAA">
        <w:rPr>
          <w:rFonts w:ascii="Arial" w:eastAsia="Times New Roman" w:hAnsi="Arial" w:cs="Arial"/>
          <w:b/>
          <w:i/>
          <w:szCs w:val="20"/>
        </w:rPr>
        <w:t>ІІ. ПРАВА И ЗАДЪЛЖЕНИЯ НА БАНКАТА</w:t>
      </w:r>
    </w:p>
    <w:p w:rsidR="00CE1CAA" w:rsidRPr="00CE1CAA" w:rsidRDefault="00CE1CAA" w:rsidP="00CE1CAA">
      <w:pPr>
        <w:spacing w:after="0" w:line="240" w:lineRule="auto"/>
        <w:ind w:left="142" w:firstLine="578"/>
        <w:jc w:val="center"/>
        <w:rPr>
          <w:rFonts w:ascii="Arial" w:eastAsia="Times New Roman" w:hAnsi="Arial" w:cs="Arial"/>
          <w:szCs w:val="20"/>
        </w:rPr>
      </w:pP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b/>
          <w:szCs w:val="20"/>
        </w:rPr>
        <w:t>Чл.3</w:t>
      </w:r>
      <w:r w:rsidRPr="00CE1CAA">
        <w:rPr>
          <w:rFonts w:ascii="Arial" w:eastAsia="Times New Roman" w:hAnsi="Arial" w:cs="Arial"/>
          <w:szCs w:val="20"/>
        </w:rPr>
        <w:t>. БАНКАТА се задължава:</w:t>
      </w: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szCs w:val="20"/>
        </w:rPr>
        <w:t xml:space="preserve"> 1. Да открие и обслужва  разплащателна сметка с дебитна карта на всеки служител на ВЪЗЛОЖИТЕЛЯ, който ВЪЗЛОЖИТЕЛЯТ възнамерява да  включи в документа за масово плащане ако служителят е изявил желание за откриване и обслужване на такава сметка, като за целта БАНКАТА сключи договор за разплащателна сметка и съответно за издаване на дебитна карта със съответния служител. </w:t>
      </w: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szCs w:val="20"/>
        </w:rPr>
        <w:t>2. Да запознае ВЪЗЛОЖИТЕЛЯ с условията за откриване на разплащателна сметка и издаване и ползване на дебитни карти и да сключи с всеки служител, изявил желание за това, индивидуален договор за откриване и обслужване на разплащателна сметка и издаване на дебитна карта.</w:t>
      </w:r>
    </w:p>
    <w:p w:rsidR="00CE1CAA" w:rsidRPr="00CE1CAA" w:rsidRDefault="00CE1CAA" w:rsidP="00CE1CAA">
      <w:pPr>
        <w:spacing w:after="0" w:line="240" w:lineRule="auto"/>
        <w:ind w:left="142" w:firstLine="578"/>
        <w:jc w:val="both"/>
        <w:rPr>
          <w:rFonts w:ascii="Arial" w:eastAsia="Times New Roman" w:hAnsi="Arial" w:cs="Arial"/>
          <w:szCs w:val="20"/>
          <w:lang w:val="ru-RU"/>
        </w:rPr>
      </w:pPr>
      <w:r w:rsidRPr="00CE1CAA">
        <w:rPr>
          <w:rFonts w:ascii="Arial" w:eastAsia="Times New Roman" w:hAnsi="Arial" w:cs="Arial"/>
          <w:szCs w:val="20"/>
          <w:lang w:val="en-US"/>
        </w:rPr>
        <w:t xml:space="preserve">3. Да предоставя на  ВЪЗЛОЖИТЕЛЯ, отчет по сметката на последния, посочена в чл.1, по реда на </w:t>
      </w:r>
      <w:r w:rsidRPr="00CE1CAA">
        <w:rPr>
          <w:rFonts w:ascii="Arial" w:eastAsia="Times New Roman" w:hAnsi="Arial" w:cs="Arial"/>
          <w:szCs w:val="20"/>
          <w:lang w:val="ru-RU"/>
        </w:rPr>
        <w:t>Договора за предоставяне и ползване на услугата Интернет банкиране  и Общите условия на „</w:t>
      </w:r>
      <w:ins w:id="57" w:author="SysAdmin" w:date="2014-08-22T10:47:00Z">
        <w:r w:rsidR="009F6A79" w:rsidRPr="00CE1CAA" w:rsidDel="009F6A79">
          <w:rPr>
            <w:rFonts w:ascii="Arial" w:eastAsia="Times New Roman" w:hAnsi="Arial" w:cs="Arial"/>
            <w:szCs w:val="20"/>
            <w:lang w:val="ru-RU"/>
          </w:rPr>
          <w:t xml:space="preserve"> </w:t>
        </w:r>
        <w:r w:rsidR="009F6A79">
          <w:rPr>
            <w:rFonts w:ascii="Arial" w:eastAsia="Times New Roman" w:hAnsi="Arial" w:cs="Arial"/>
            <w:szCs w:val="20"/>
          </w:rPr>
          <w:t>………</w:t>
        </w:r>
      </w:ins>
      <w:r w:rsidRPr="00CE1CAA">
        <w:rPr>
          <w:rFonts w:ascii="Arial" w:eastAsia="Times New Roman" w:hAnsi="Arial" w:cs="Arial"/>
          <w:szCs w:val="20"/>
          <w:lang w:val="ru-RU"/>
        </w:rPr>
        <w:t>” за електронно банково обслужване “интернет банкиране” за индивидуални и корпоративни клиенти.</w:t>
      </w:r>
    </w:p>
    <w:p w:rsidR="00CE1CAA" w:rsidRPr="00CE1CAA" w:rsidRDefault="00CE1CAA" w:rsidP="00CE1CAA">
      <w:pPr>
        <w:spacing w:after="0" w:line="240" w:lineRule="auto"/>
        <w:ind w:left="142" w:firstLine="578"/>
        <w:jc w:val="both"/>
        <w:rPr>
          <w:rFonts w:ascii="Arial" w:eastAsia="Times New Roman" w:hAnsi="Arial" w:cs="Arial"/>
          <w:szCs w:val="20"/>
        </w:rPr>
      </w:pP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b/>
          <w:szCs w:val="20"/>
        </w:rPr>
        <w:t>Чл.4.</w:t>
      </w:r>
      <w:r w:rsidRPr="00CE1CAA">
        <w:rPr>
          <w:rFonts w:ascii="Arial" w:eastAsia="Times New Roman" w:hAnsi="Arial" w:cs="Arial"/>
          <w:szCs w:val="20"/>
        </w:rPr>
        <w:t xml:space="preserve"> БАНКАТА има право да откаже изпълнението на нареждане  от ВЪЗЛОЖИТЕЛЯ за изпълнение на платежна операция, уговорена в настоящия договор в случаите на неизпълнение от страна на ВЪЗЛОЖИТЕЛЯ на някое от условията по настоящия договор.</w:t>
      </w:r>
    </w:p>
    <w:p w:rsidR="00CE1CAA" w:rsidRPr="00CE1CAA" w:rsidRDefault="00CE1CAA" w:rsidP="00CE1CAA">
      <w:pPr>
        <w:spacing w:after="0" w:line="240" w:lineRule="auto"/>
        <w:ind w:left="142" w:firstLine="578"/>
        <w:jc w:val="center"/>
        <w:rPr>
          <w:rFonts w:ascii="Arial" w:eastAsia="Times New Roman" w:hAnsi="Arial" w:cs="Arial"/>
          <w:szCs w:val="20"/>
        </w:rPr>
      </w:pPr>
    </w:p>
    <w:p w:rsidR="00CE1CAA" w:rsidRPr="00CE1CAA" w:rsidRDefault="00CE1CAA" w:rsidP="00CE1CAA">
      <w:pPr>
        <w:spacing w:after="0" w:line="240" w:lineRule="auto"/>
        <w:ind w:left="142" w:firstLine="578"/>
        <w:jc w:val="center"/>
        <w:rPr>
          <w:rFonts w:ascii="Arial" w:eastAsia="Times New Roman" w:hAnsi="Arial" w:cs="Arial"/>
          <w:b/>
          <w:i/>
          <w:szCs w:val="20"/>
        </w:rPr>
      </w:pPr>
      <w:r w:rsidRPr="00CE1CAA">
        <w:rPr>
          <w:rFonts w:ascii="Arial" w:eastAsia="Times New Roman" w:hAnsi="Arial" w:cs="Arial"/>
          <w:b/>
          <w:i/>
          <w:szCs w:val="20"/>
        </w:rPr>
        <w:t>ІІІ. ПРАВА И  ЗАДЪЛЖЕНИЯ НА ВЪЗЛОЖИТЕЛЯ</w:t>
      </w:r>
    </w:p>
    <w:p w:rsidR="00CE1CAA" w:rsidRPr="00CE1CAA" w:rsidRDefault="00CE1CAA" w:rsidP="00CE1CAA">
      <w:pPr>
        <w:spacing w:after="0" w:line="240" w:lineRule="auto"/>
        <w:ind w:left="142" w:firstLine="578"/>
        <w:jc w:val="both"/>
        <w:rPr>
          <w:rFonts w:ascii="Arial" w:eastAsia="Times New Roman" w:hAnsi="Arial" w:cs="Arial"/>
          <w:b/>
          <w:i/>
          <w:szCs w:val="20"/>
        </w:rPr>
      </w:pPr>
    </w:p>
    <w:p w:rsidR="00CE1CAA" w:rsidRPr="00CE1CAA" w:rsidRDefault="00CE1CAA" w:rsidP="00CE1CAA">
      <w:pPr>
        <w:spacing w:after="0" w:line="240" w:lineRule="auto"/>
        <w:ind w:left="142" w:firstLine="578"/>
        <w:jc w:val="both"/>
        <w:rPr>
          <w:rFonts w:ascii="Arial" w:eastAsia="Times New Roman" w:hAnsi="Arial" w:cs="Arial"/>
          <w:szCs w:val="20"/>
          <w:lang w:val="en-US"/>
        </w:rPr>
      </w:pPr>
      <w:r w:rsidRPr="00CE1CAA">
        <w:rPr>
          <w:rFonts w:ascii="Arial" w:eastAsia="Times New Roman" w:hAnsi="Arial" w:cs="Arial"/>
          <w:b/>
          <w:szCs w:val="20"/>
        </w:rPr>
        <w:t>Чл.5.</w:t>
      </w:r>
      <w:r w:rsidRPr="00CE1CAA">
        <w:rPr>
          <w:rFonts w:ascii="Arial" w:eastAsia="Times New Roman" w:hAnsi="Arial" w:cs="Arial"/>
          <w:szCs w:val="20"/>
        </w:rPr>
        <w:t xml:space="preserve"> ВЪЗЛОЖИТЕЛЯТ се задължава:</w:t>
      </w:r>
    </w:p>
    <w:p w:rsidR="00CE1CAA" w:rsidRPr="00CE1CAA" w:rsidRDefault="00CE1CAA" w:rsidP="00CE1CAA">
      <w:pPr>
        <w:spacing w:after="0" w:line="240" w:lineRule="auto"/>
        <w:ind w:left="142" w:firstLine="578"/>
        <w:jc w:val="both"/>
        <w:rPr>
          <w:rFonts w:ascii="Arial" w:eastAsia="Times New Roman" w:hAnsi="Arial" w:cs="Arial"/>
          <w:szCs w:val="20"/>
        </w:rPr>
      </w:pP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Arial"/>
          <w:szCs w:val="20"/>
        </w:rPr>
        <w:t xml:space="preserve">1. Да уведоми служителите си за сключването на настоящия договор и за възможностите и условията за ползване на банкови продукти и услуги при преференциални условия  и за откриване на разплащателна сметка с издаване на дебитна карта към нея. </w:t>
      </w: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Arial"/>
          <w:szCs w:val="20"/>
          <w:lang w:val="en-US"/>
        </w:rPr>
        <w:t xml:space="preserve">2. </w:t>
      </w:r>
      <w:r w:rsidRPr="00CE1CAA">
        <w:rPr>
          <w:rFonts w:ascii="Arial" w:eastAsia="Times New Roman" w:hAnsi="Arial" w:cs="Arial"/>
          <w:szCs w:val="20"/>
        </w:rPr>
        <w:t>Да предостави на БАНКАТА лични данни само на служители, които са дали пред него своето изрично съгласие данните им да бъдат обработвани за целите на изпълнение на настоящия договор</w:t>
      </w: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szCs w:val="20"/>
          <w:lang w:val="en-US"/>
        </w:rPr>
        <w:t>3</w:t>
      </w:r>
      <w:r w:rsidRPr="00CE1CAA">
        <w:rPr>
          <w:rFonts w:ascii="Arial" w:eastAsia="Times New Roman" w:hAnsi="Arial" w:cs="Arial"/>
          <w:szCs w:val="20"/>
        </w:rPr>
        <w:t>. При използване на системата за Интернет банкиране, да спазва условията на сключения Договор за предоставяне и ползване на услугата Интернет банкиране  и Общите условия на „</w:t>
      </w:r>
      <w:ins w:id="58" w:author="SysAdmin" w:date="2014-08-22T10:47:00Z">
        <w:r w:rsidR="009F6A79">
          <w:rPr>
            <w:rFonts w:ascii="Arial" w:eastAsia="Times New Roman" w:hAnsi="Arial" w:cs="Arial"/>
            <w:szCs w:val="20"/>
          </w:rPr>
          <w:t>…………</w:t>
        </w:r>
        <w:r w:rsidR="009F6A79">
          <w:rPr>
            <w:rFonts w:ascii="Arial" w:eastAsia="Times New Roman" w:hAnsi="Arial" w:cs="Arial"/>
            <w:szCs w:val="20"/>
          </w:rPr>
          <w:t>..</w:t>
        </w:r>
      </w:ins>
      <w:r w:rsidRPr="00CE1CAA">
        <w:rPr>
          <w:rFonts w:ascii="Arial" w:eastAsia="Times New Roman" w:hAnsi="Arial" w:cs="Arial"/>
          <w:szCs w:val="20"/>
        </w:rPr>
        <w:t xml:space="preserve">”за електронно банково обслужване “интернет банкиране” за индивидуални и корпоративни клиенти </w:t>
      </w: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szCs w:val="20"/>
          <w:lang w:val="en-US"/>
        </w:rPr>
        <w:t>4</w:t>
      </w:r>
      <w:r w:rsidRPr="00CE1CAA">
        <w:rPr>
          <w:rFonts w:ascii="Arial" w:eastAsia="Times New Roman" w:hAnsi="Arial" w:cs="Arial"/>
          <w:szCs w:val="20"/>
        </w:rPr>
        <w:t>. Да осигурява по разплащателната си сметка в БАНКАТА необходимите средства за изпълнение на всяко нареждане за Масово плащане.</w:t>
      </w:r>
    </w:p>
    <w:p w:rsidR="00CE1CAA" w:rsidRPr="00CE1CAA" w:rsidRDefault="00CE1CAA" w:rsidP="00CE1CAA">
      <w:pPr>
        <w:spacing w:after="0" w:line="240" w:lineRule="auto"/>
        <w:ind w:left="142" w:firstLine="578"/>
        <w:jc w:val="both"/>
        <w:rPr>
          <w:rFonts w:ascii="Arial" w:eastAsia="Times New Roman" w:hAnsi="Arial" w:cs="Arial"/>
          <w:szCs w:val="20"/>
        </w:rPr>
      </w:pPr>
      <w:r w:rsidRPr="00CE1CAA">
        <w:rPr>
          <w:rFonts w:ascii="Arial" w:eastAsia="Times New Roman" w:hAnsi="Arial" w:cs="Arial"/>
          <w:szCs w:val="20"/>
          <w:lang w:val="en-US"/>
        </w:rPr>
        <w:t>5</w:t>
      </w:r>
      <w:r w:rsidRPr="00CE1CAA">
        <w:rPr>
          <w:rFonts w:ascii="Arial" w:eastAsia="Times New Roman" w:hAnsi="Arial" w:cs="Arial"/>
          <w:szCs w:val="20"/>
        </w:rPr>
        <w:t>. Да уведомява писмено БАНКАТА за всички новопостъпили служители, за служителите, с които са прекратени трудовите договори, както и за отправените предизвестия за прекратяване на трудови договори, като посочва датата на сключване, респ. – датата и условията на прекратяване на трудовите договори. Задължението на ВЪЗЛОЖИТЕЛЯ по тази точка възниква от момента на възникване на някое от горните обстоятелства, при спазване изискванията на чл.5, т.2.</w:t>
      </w:r>
    </w:p>
    <w:p w:rsidR="00CE1CAA" w:rsidRPr="00CE1CAA" w:rsidRDefault="00CE1CAA" w:rsidP="00CE1CAA">
      <w:pPr>
        <w:tabs>
          <w:tab w:val="num" w:pos="142"/>
        </w:tabs>
        <w:spacing w:after="0" w:line="240" w:lineRule="auto"/>
        <w:ind w:left="142" w:firstLine="578"/>
        <w:jc w:val="both"/>
        <w:rPr>
          <w:rFonts w:ascii="Arial" w:eastAsia="Times New Roman" w:hAnsi="Arial" w:cs="Arial"/>
          <w:szCs w:val="20"/>
        </w:rPr>
      </w:pPr>
      <w:r w:rsidRPr="00CE1CAA">
        <w:rPr>
          <w:rFonts w:ascii="Arial" w:eastAsia="Times New Roman" w:hAnsi="Arial" w:cs="Arial"/>
          <w:szCs w:val="20"/>
          <w:lang w:val="en-US"/>
        </w:rPr>
        <w:lastRenderedPageBreak/>
        <w:t>6</w:t>
      </w:r>
      <w:r w:rsidRPr="00CE1CAA">
        <w:rPr>
          <w:rFonts w:ascii="Arial" w:eastAsia="Times New Roman" w:hAnsi="Arial" w:cs="Arial"/>
          <w:szCs w:val="20"/>
        </w:rPr>
        <w:t xml:space="preserve">. Да уведомява БАНКАТА за </w:t>
      </w:r>
      <w:r w:rsidR="001F03A8">
        <w:rPr>
          <w:rFonts w:ascii="Arial" w:eastAsia="Times New Roman" w:hAnsi="Arial" w:cs="Arial"/>
          <w:szCs w:val="20"/>
        </w:rPr>
        <w:t xml:space="preserve">влезли в сила решения за </w:t>
      </w:r>
      <w:r w:rsidRPr="00CE1CAA">
        <w:rPr>
          <w:rFonts w:ascii="Arial" w:eastAsia="Times New Roman" w:hAnsi="Arial" w:cs="Arial"/>
          <w:szCs w:val="20"/>
        </w:rPr>
        <w:t>предстоящи щатни промени, с оглед своевременното уреждане на отношенията й със служители на ВЪЗЛОЖИТЕЛЯ, ползващи овърдрафт.</w:t>
      </w:r>
    </w:p>
    <w:p w:rsidR="00CE1CAA" w:rsidRPr="00CE1CAA" w:rsidRDefault="00CE1CAA" w:rsidP="00CE1CAA">
      <w:pPr>
        <w:tabs>
          <w:tab w:val="num" w:pos="142"/>
        </w:tabs>
        <w:spacing w:after="0" w:line="240" w:lineRule="auto"/>
        <w:ind w:left="142" w:firstLine="578"/>
        <w:jc w:val="both"/>
        <w:rPr>
          <w:rFonts w:ascii="Arial" w:eastAsia="Times New Roman" w:hAnsi="Arial" w:cs="Arial"/>
          <w:szCs w:val="20"/>
        </w:rPr>
      </w:pPr>
    </w:p>
    <w:p w:rsidR="00CE1CAA" w:rsidRPr="00CE1CAA" w:rsidRDefault="00CE1CAA" w:rsidP="00CE1CAA">
      <w:pPr>
        <w:spacing w:after="0" w:line="240" w:lineRule="auto"/>
        <w:jc w:val="center"/>
        <w:rPr>
          <w:rFonts w:ascii="Arial" w:eastAsia="Times New Roman" w:hAnsi="Arial" w:cs="Times New Roman"/>
          <w:b/>
          <w:i/>
          <w:szCs w:val="20"/>
          <w:lang w:val="ru-RU"/>
        </w:rPr>
      </w:pPr>
      <w:r w:rsidRPr="00CE1CAA">
        <w:rPr>
          <w:rFonts w:ascii="Arial" w:eastAsia="Times New Roman" w:hAnsi="Arial" w:cs="Times New Roman"/>
          <w:b/>
          <w:i/>
          <w:szCs w:val="20"/>
          <w:lang w:val="en-US"/>
        </w:rPr>
        <w:t>IV</w:t>
      </w:r>
      <w:r w:rsidRPr="00CE1CAA">
        <w:rPr>
          <w:rFonts w:ascii="Arial" w:eastAsia="Times New Roman" w:hAnsi="Arial" w:cs="Times New Roman"/>
          <w:b/>
          <w:i/>
          <w:szCs w:val="20"/>
          <w:lang w:val="ru-RU"/>
        </w:rPr>
        <w:t>. РЕД И УСЛОВИЯ ЗА ИЗВЪРШВАНЕ НА МАСОВОТО ПЛАЩАНЕ</w:t>
      </w:r>
    </w:p>
    <w:p w:rsidR="00CE1CAA" w:rsidRPr="00CE1CAA" w:rsidRDefault="00CE1CAA" w:rsidP="00CE1CAA">
      <w:pPr>
        <w:spacing w:after="0" w:line="240" w:lineRule="auto"/>
        <w:jc w:val="both"/>
        <w:rPr>
          <w:rFonts w:ascii="Arial" w:eastAsia="Times New Roman" w:hAnsi="Arial" w:cs="Times New Roman"/>
          <w:szCs w:val="20"/>
          <w:lang w:val="ru-RU"/>
        </w:rPr>
      </w:pPr>
    </w:p>
    <w:p w:rsidR="00CE1CAA" w:rsidRPr="00CE1CAA" w:rsidRDefault="00CE1CAA" w:rsidP="00CE1CAA">
      <w:pPr>
        <w:spacing w:after="0" w:line="240" w:lineRule="auto"/>
        <w:jc w:val="both"/>
        <w:rPr>
          <w:rFonts w:ascii="Arial" w:eastAsia="Times New Roman" w:hAnsi="Arial" w:cs="Times New Roman"/>
          <w:szCs w:val="20"/>
        </w:rPr>
      </w:pPr>
      <w:r w:rsidRPr="00CE1CAA">
        <w:rPr>
          <w:rFonts w:ascii="Arial" w:eastAsia="Times New Roman" w:hAnsi="Arial" w:cs="Times New Roman"/>
          <w:szCs w:val="20"/>
          <w:lang w:val="ru-RU"/>
        </w:rPr>
        <w:tab/>
      </w:r>
      <w:r w:rsidRPr="00CE1CAA">
        <w:rPr>
          <w:rFonts w:ascii="Arial" w:eastAsia="Times New Roman" w:hAnsi="Arial" w:cs="Times New Roman"/>
          <w:b/>
          <w:szCs w:val="20"/>
          <w:lang w:val="ru-RU"/>
        </w:rPr>
        <w:t>Чл.</w:t>
      </w:r>
      <w:r w:rsidRPr="00CE1CAA">
        <w:rPr>
          <w:rFonts w:ascii="Arial" w:eastAsia="Times New Roman" w:hAnsi="Arial" w:cs="Times New Roman"/>
          <w:b/>
          <w:szCs w:val="20"/>
        </w:rPr>
        <w:t>6</w:t>
      </w:r>
      <w:r w:rsidRPr="00CE1CAA">
        <w:rPr>
          <w:rFonts w:ascii="Arial" w:eastAsia="Times New Roman" w:hAnsi="Arial" w:cs="Times New Roman"/>
          <w:szCs w:val="20"/>
          <w:lang w:val="ru-RU"/>
        </w:rPr>
        <w:t>./1/. За изпълнение предмета на този договор</w:t>
      </w:r>
      <w:r w:rsidRPr="00CE1CAA">
        <w:rPr>
          <w:rFonts w:ascii="Arial" w:eastAsia="Times New Roman" w:hAnsi="Arial" w:cs="Times New Roman"/>
          <w:szCs w:val="20"/>
        </w:rPr>
        <w:t xml:space="preserve"> ВЪЗЛОЖИТЕЛЯТ извършва следното:</w:t>
      </w:r>
    </w:p>
    <w:p w:rsidR="00CE1CAA" w:rsidRPr="00CE1CAA" w:rsidRDefault="00CE1CAA" w:rsidP="00CE1CAA">
      <w:pPr>
        <w:spacing w:after="0" w:line="240" w:lineRule="auto"/>
        <w:jc w:val="both"/>
        <w:rPr>
          <w:rFonts w:ascii="Arial" w:eastAsia="Times New Roman" w:hAnsi="Arial" w:cs="Arial"/>
          <w:szCs w:val="20"/>
          <w:lang w:val="ru-RU"/>
        </w:rPr>
      </w:pPr>
      <w:r w:rsidRPr="00CE1CAA">
        <w:rPr>
          <w:rFonts w:ascii="Arial" w:eastAsia="Times New Roman" w:hAnsi="Arial" w:cs="Times New Roman"/>
          <w:szCs w:val="20"/>
        </w:rPr>
        <w:tab/>
        <w:t>1.</w:t>
      </w:r>
      <w:r w:rsidRPr="00CE1CAA">
        <w:rPr>
          <w:rFonts w:ascii="Arial" w:eastAsia="Times New Roman" w:hAnsi="Arial" w:cs="Times New Roman"/>
          <w:szCs w:val="20"/>
          <w:lang w:val="ru-RU"/>
        </w:rPr>
        <w:t xml:space="preserve"> Съставя и предава по електронен път на </w:t>
      </w:r>
      <w:r w:rsidRPr="00CE1CAA">
        <w:rPr>
          <w:rFonts w:ascii="Arial" w:eastAsia="Times New Roman" w:hAnsi="Arial" w:cs="Times New Roman"/>
          <w:szCs w:val="20"/>
        </w:rPr>
        <w:t>БАНКАТА</w:t>
      </w:r>
      <w:r w:rsidRPr="00CE1CAA">
        <w:rPr>
          <w:rFonts w:ascii="Arial" w:eastAsia="Times New Roman" w:hAnsi="Arial" w:cs="Times New Roman"/>
          <w:szCs w:val="20"/>
          <w:lang w:val="ru-RU"/>
        </w:rPr>
        <w:t xml:space="preserve"> </w:t>
      </w:r>
      <w:r w:rsidRPr="00CE1CAA">
        <w:rPr>
          <w:rFonts w:ascii="Arial" w:eastAsia="Times New Roman" w:hAnsi="Arial" w:cs="Times New Roman"/>
          <w:b/>
          <w:szCs w:val="20"/>
          <w:lang w:val="ru-RU"/>
        </w:rPr>
        <w:t>Преводно нареждане за кредитен превод при условията на масово плащане</w:t>
      </w:r>
      <w:r w:rsidRPr="00CE1CAA">
        <w:rPr>
          <w:rFonts w:ascii="Arial" w:eastAsia="Times New Roman" w:hAnsi="Arial" w:cs="Times New Roman"/>
          <w:szCs w:val="20"/>
        </w:rPr>
        <w:t>,</w:t>
      </w:r>
      <w:r w:rsidRPr="00CE1CAA">
        <w:rPr>
          <w:rFonts w:ascii="Arial" w:eastAsia="Times New Roman" w:hAnsi="Arial" w:cs="Times New Roman"/>
          <w:szCs w:val="20"/>
          <w:lang w:val="ru-RU"/>
        </w:rPr>
        <w:t xml:space="preserve"> </w:t>
      </w:r>
      <w:r w:rsidRPr="00CE1CAA">
        <w:rPr>
          <w:rFonts w:ascii="Arial" w:eastAsia="Times New Roman" w:hAnsi="Arial" w:cs="Arial"/>
          <w:szCs w:val="20"/>
          <w:lang w:val="ru-RU"/>
        </w:rPr>
        <w:t>съдържащ изричното нареждане на ВЪЗЛОЖИТЕЛЯ</w:t>
      </w:r>
      <w:r w:rsidRPr="00CE1CAA">
        <w:rPr>
          <w:rFonts w:ascii="Arial" w:eastAsia="Times New Roman" w:hAnsi="Arial" w:cs="Arial"/>
          <w:szCs w:val="20"/>
        </w:rPr>
        <w:t xml:space="preserve"> </w:t>
      </w:r>
      <w:r w:rsidRPr="00CE1CAA">
        <w:rPr>
          <w:rFonts w:ascii="Arial" w:eastAsia="Times New Roman" w:hAnsi="Arial" w:cs="Arial"/>
          <w:szCs w:val="20"/>
          <w:lang w:val="ru-RU"/>
        </w:rPr>
        <w:t>за извършване на кредитен превод от разплащателната му сметка, посочена в чл.1 по разплащателните сметки на получателите така</w:t>
      </w:r>
      <w:r w:rsidRPr="00CE1CAA">
        <w:rPr>
          <w:rFonts w:ascii="Arial" w:eastAsia="Times New Roman" w:hAnsi="Arial" w:cs="Arial"/>
          <w:szCs w:val="20"/>
        </w:rPr>
        <w:t>,</w:t>
      </w:r>
      <w:r w:rsidRPr="00CE1CAA">
        <w:rPr>
          <w:rFonts w:ascii="Arial" w:eastAsia="Times New Roman" w:hAnsi="Arial" w:cs="Arial"/>
          <w:szCs w:val="20"/>
          <w:lang w:val="ru-RU"/>
        </w:rPr>
        <w:t xml:space="preserve"> както са посочени в информацията</w:t>
      </w:r>
      <w:r w:rsidRPr="00CE1CAA">
        <w:rPr>
          <w:rFonts w:ascii="Arial" w:eastAsia="Times New Roman" w:hAnsi="Arial" w:cs="Arial"/>
          <w:szCs w:val="20"/>
        </w:rPr>
        <w:t>,</w:t>
      </w:r>
      <w:r w:rsidRPr="00CE1CAA">
        <w:rPr>
          <w:rFonts w:ascii="Arial" w:eastAsia="Times New Roman" w:hAnsi="Arial" w:cs="Arial"/>
          <w:szCs w:val="20"/>
          <w:lang w:val="ru-RU"/>
        </w:rPr>
        <w:t xml:space="preserve"> съставена по реда на чл.6, ал.1, т 2. при спазване на условията на сключения Договор за предоставяне и ползване на услугата Интернет банкиране  и Общите условия на „</w:t>
      </w:r>
      <w:ins w:id="59" w:author="SysAdmin" w:date="2014-08-22T10:48:00Z">
        <w:r w:rsidR="009F6A79" w:rsidRPr="00CE1CAA" w:rsidDel="009F6A79">
          <w:rPr>
            <w:rFonts w:ascii="Arial" w:eastAsia="Times New Roman" w:hAnsi="Arial" w:cs="Arial"/>
            <w:szCs w:val="20"/>
            <w:lang w:val="ru-RU"/>
          </w:rPr>
          <w:t xml:space="preserve"> </w:t>
        </w:r>
        <w:r w:rsidR="009F6A79">
          <w:rPr>
            <w:rFonts w:ascii="Arial" w:eastAsia="Times New Roman" w:hAnsi="Arial" w:cs="Arial"/>
            <w:szCs w:val="20"/>
          </w:rPr>
          <w:t>………</w:t>
        </w:r>
        <w:r w:rsidR="009F6A79">
          <w:rPr>
            <w:rFonts w:ascii="Arial" w:eastAsia="Times New Roman" w:hAnsi="Arial" w:cs="Arial"/>
            <w:szCs w:val="20"/>
          </w:rPr>
          <w:t>..</w:t>
        </w:r>
      </w:ins>
      <w:r w:rsidRPr="00CE1CAA">
        <w:rPr>
          <w:rFonts w:ascii="Arial" w:eastAsia="Times New Roman" w:hAnsi="Arial" w:cs="Arial"/>
          <w:szCs w:val="20"/>
          <w:lang w:val="ru-RU"/>
        </w:rPr>
        <w:t>” за електронно банково обслужване “интернет банкиране” за индивидуални и корпоративни клиенти.</w:t>
      </w:r>
    </w:p>
    <w:p w:rsidR="00CE1CAA" w:rsidRPr="00CE1CAA" w:rsidRDefault="00CE1CAA" w:rsidP="00CE1CAA">
      <w:pPr>
        <w:spacing w:after="0" w:line="240" w:lineRule="auto"/>
        <w:ind w:left="142" w:firstLine="578"/>
        <w:jc w:val="both"/>
        <w:rPr>
          <w:rFonts w:ascii="Arial" w:eastAsia="Times New Roman" w:hAnsi="Arial" w:cs="Arial"/>
          <w:szCs w:val="20"/>
          <w:lang w:val="ru-RU"/>
        </w:rPr>
      </w:pPr>
      <w:r w:rsidRPr="00CE1CAA">
        <w:rPr>
          <w:rFonts w:ascii="Arial" w:eastAsia="Times New Roman" w:hAnsi="Arial" w:cs="Arial"/>
          <w:szCs w:val="20"/>
        </w:rPr>
        <w:t xml:space="preserve">2. </w:t>
      </w:r>
      <w:r w:rsidRPr="00CE1CAA">
        <w:rPr>
          <w:rFonts w:ascii="Arial" w:eastAsia="Times New Roman" w:hAnsi="Arial" w:cs="Arial"/>
          <w:szCs w:val="20"/>
          <w:lang w:val="ru-RU"/>
        </w:rPr>
        <w:t xml:space="preserve">Съставя и предава на </w:t>
      </w:r>
      <w:r w:rsidRPr="00CE1CAA">
        <w:rPr>
          <w:rFonts w:ascii="Arial" w:eastAsia="Times New Roman" w:hAnsi="Arial" w:cs="Arial"/>
          <w:szCs w:val="20"/>
        </w:rPr>
        <w:t>БАНКАТА</w:t>
      </w:r>
      <w:r w:rsidRPr="00CE1CAA">
        <w:rPr>
          <w:rFonts w:ascii="Arial" w:eastAsia="Times New Roman" w:hAnsi="Arial" w:cs="Arial"/>
          <w:szCs w:val="20"/>
          <w:lang w:val="ru-RU"/>
        </w:rPr>
        <w:t xml:space="preserve"> по електронен път при спазване на условията по предходната точка</w:t>
      </w:r>
      <w:r w:rsidRPr="00CE1CAA">
        <w:rPr>
          <w:rFonts w:ascii="Arial" w:eastAsia="Times New Roman" w:hAnsi="Arial" w:cs="Arial"/>
          <w:b/>
          <w:szCs w:val="20"/>
          <w:lang w:val="ru-RU"/>
        </w:rPr>
        <w:t xml:space="preserve"> </w:t>
      </w:r>
      <w:r w:rsidRPr="00CE1CAA">
        <w:rPr>
          <w:rFonts w:ascii="Arial" w:eastAsia="Times New Roman" w:hAnsi="Arial" w:cs="Arial"/>
          <w:szCs w:val="20"/>
          <w:lang w:val="ru-RU"/>
        </w:rPr>
        <w:t xml:space="preserve">файл за масово плащане по подадения от </w:t>
      </w:r>
      <w:r w:rsidRPr="00CE1CAA">
        <w:rPr>
          <w:rFonts w:ascii="Arial" w:eastAsia="Times New Roman" w:hAnsi="Arial" w:cs="Arial"/>
          <w:szCs w:val="20"/>
        </w:rPr>
        <w:t>банката електронен формат</w:t>
      </w:r>
      <w:r w:rsidRPr="00CE1CAA">
        <w:rPr>
          <w:rFonts w:ascii="Arial" w:eastAsia="Times New Roman" w:hAnsi="Arial" w:cs="Arial"/>
          <w:szCs w:val="20"/>
          <w:lang w:val="ru-RU"/>
        </w:rPr>
        <w:t xml:space="preserve"> </w:t>
      </w:r>
      <w:r w:rsidRPr="00CE1CAA">
        <w:rPr>
          <w:rFonts w:ascii="Arial" w:eastAsia="Times New Roman" w:hAnsi="Arial" w:cs="Arial"/>
          <w:szCs w:val="20"/>
        </w:rPr>
        <w:t xml:space="preserve">с разпределение на превежданата сума по получатели, с автоматично генерирано  </w:t>
      </w:r>
      <w:r w:rsidRPr="00CE1CAA">
        <w:rPr>
          <w:rFonts w:ascii="Arial" w:eastAsia="Times New Roman" w:hAnsi="Arial" w:cs="Arial"/>
          <w:szCs w:val="20"/>
          <w:lang w:val="ru-RU"/>
        </w:rPr>
        <w:t>Преводното нареждане за кредитен превод при условията на масово плащане</w:t>
      </w:r>
      <w:r w:rsidRPr="00CE1CAA">
        <w:rPr>
          <w:rFonts w:ascii="Arial" w:eastAsia="Times New Roman" w:hAnsi="Arial" w:cs="Arial"/>
          <w:szCs w:val="20"/>
        </w:rPr>
        <w:t xml:space="preserve">, </w:t>
      </w:r>
      <w:r w:rsidRPr="00CE1CAA">
        <w:rPr>
          <w:rFonts w:ascii="Arial" w:eastAsia="Times New Roman" w:hAnsi="Arial" w:cs="Arial"/>
          <w:szCs w:val="20"/>
          <w:lang w:val="ru-RU"/>
        </w:rPr>
        <w:t xml:space="preserve">съдържащ по отношение на всяко отделно  плащане всички реквизити на преводно нареждане за кредитен превод, </w:t>
      </w:r>
      <w:r w:rsidRPr="00CE1CAA">
        <w:rPr>
          <w:rFonts w:ascii="Arial" w:eastAsia="Times New Roman" w:hAnsi="Arial" w:cs="Arial"/>
          <w:szCs w:val="20"/>
        </w:rPr>
        <w:t>предвидени в Наредба № 3 на БНБ от 16 юли 2009 г. за условията и реда за изпълнение на платежни операции и за използване на платежни инструменти</w:t>
      </w:r>
      <w:r w:rsidRPr="00CE1CAA">
        <w:rPr>
          <w:rFonts w:ascii="Arial" w:eastAsia="Times New Roman" w:hAnsi="Arial" w:cs="Arial"/>
          <w:szCs w:val="20"/>
          <w:lang w:val="ru-RU"/>
        </w:rPr>
        <w:t xml:space="preserve">  и данните посочени по-долу,  а именно :</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t>а) заглавие- «опис на масовото плащане» (изписва се съкратено, а именно - «ОМР»)</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t>б) вид на масовото плащане - за кредитен превод;</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t>в) дата на съставяне;</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t xml:space="preserve">г) наименование на банката до която нареждането се отправя; </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t>д) име (наименование) на наредителя (ВЪЗЛОЖИТЕЛЯ) ;</w:t>
      </w:r>
    </w:p>
    <w:p w:rsidR="00CE1CAA" w:rsidRPr="00CE1CAA" w:rsidRDefault="00CE1CAA" w:rsidP="00CE1CAA">
      <w:pPr>
        <w:spacing w:after="0" w:line="240" w:lineRule="auto"/>
        <w:jc w:val="both"/>
        <w:rPr>
          <w:rFonts w:ascii="Arial" w:eastAsia="Times New Roman" w:hAnsi="Arial" w:cs="Times New Roman"/>
          <w:szCs w:val="20"/>
        </w:rPr>
      </w:pPr>
      <w:r w:rsidRPr="00CE1CAA">
        <w:rPr>
          <w:rFonts w:ascii="Arial" w:eastAsia="Times New Roman" w:hAnsi="Arial" w:cs="Times New Roman"/>
          <w:szCs w:val="20"/>
          <w:lang w:val="ru-RU"/>
        </w:rPr>
        <w:tab/>
        <w:t>е)</w:t>
      </w:r>
      <w:r w:rsidRPr="00CE1CAA">
        <w:rPr>
          <w:rFonts w:ascii="Arial" w:eastAsia="Times New Roman" w:hAnsi="Arial" w:cs="Times New Roman"/>
          <w:szCs w:val="20"/>
        </w:rPr>
        <w:t xml:space="preserve"> международен номер на банковата сметка (</w:t>
      </w:r>
      <w:r w:rsidRPr="00CE1CAA">
        <w:rPr>
          <w:rFonts w:ascii="Arial" w:eastAsia="Times New Roman" w:hAnsi="Arial" w:cs="Times New Roman"/>
          <w:szCs w:val="20"/>
          <w:lang w:val="en-US"/>
        </w:rPr>
        <w:t>IBAN</w:t>
      </w:r>
      <w:r w:rsidRPr="00CE1CAA">
        <w:rPr>
          <w:rFonts w:ascii="Arial" w:eastAsia="Times New Roman" w:hAnsi="Arial" w:cs="Times New Roman"/>
          <w:szCs w:val="20"/>
          <w:lang w:val="ru-RU"/>
        </w:rPr>
        <w:t>) на наредителя (ВЪЗЛОЖИТЕЛЯ);</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t>ж) обща сума за превеждане за всички получатели;</w:t>
      </w:r>
    </w:p>
    <w:p w:rsidR="00CE1CAA" w:rsidRPr="00CE1CAA" w:rsidRDefault="00CE1CAA" w:rsidP="00CE1CAA">
      <w:pPr>
        <w:spacing w:after="0" w:line="240" w:lineRule="auto"/>
        <w:jc w:val="both"/>
        <w:rPr>
          <w:rFonts w:ascii="Arial" w:eastAsia="Times New Roman" w:hAnsi="Arial" w:cs="Times New Roman"/>
          <w:szCs w:val="20"/>
        </w:rPr>
      </w:pPr>
      <w:r w:rsidRPr="00CE1CAA">
        <w:rPr>
          <w:rFonts w:ascii="Arial" w:eastAsia="Times New Roman" w:hAnsi="Arial" w:cs="Times New Roman"/>
          <w:szCs w:val="20"/>
          <w:lang w:val="ru-RU"/>
        </w:rPr>
        <w:tab/>
        <w:t xml:space="preserve">з) наименование на банката на всички получатели - за всеки получател поотделно </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rPr>
        <w:tab/>
        <w:t>и)</w:t>
      </w:r>
      <w:r w:rsidRPr="00CE1CAA">
        <w:rPr>
          <w:rFonts w:ascii="Arial" w:eastAsia="Times New Roman" w:hAnsi="Arial" w:cs="Times New Roman"/>
          <w:szCs w:val="20"/>
          <w:lang w:val="ru-RU"/>
        </w:rPr>
        <w:t xml:space="preserve"> Банков код (</w:t>
      </w:r>
      <w:r w:rsidRPr="00CE1CAA">
        <w:rPr>
          <w:rFonts w:ascii="Arial" w:eastAsia="Times New Roman" w:hAnsi="Arial" w:cs="Times New Roman"/>
          <w:szCs w:val="20"/>
          <w:lang w:val="en-US"/>
        </w:rPr>
        <w:t>BIC</w:t>
      </w:r>
      <w:r w:rsidRPr="00CE1CAA">
        <w:rPr>
          <w:rFonts w:ascii="Arial" w:eastAsia="Times New Roman" w:hAnsi="Arial" w:cs="Times New Roman"/>
          <w:szCs w:val="20"/>
          <w:lang w:val="ru-RU"/>
        </w:rPr>
        <w:t>)</w:t>
      </w:r>
      <w:r w:rsidRPr="00CE1CAA">
        <w:rPr>
          <w:rFonts w:ascii="Arial" w:eastAsia="Times New Roman" w:hAnsi="Arial" w:cs="Times New Roman"/>
          <w:szCs w:val="20"/>
        </w:rPr>
        <w:t xml:space="preserve"> на банката на получателя-</w:t>
      </w:r>
      <w:r w:rsidRPr="00CE1CAA">
        <w:rPr>
          <w:rFonts w:ascii="Arial" w:eastAsia="Times New Roman" w:hAnsi="Arial" w:cs="Times New Roman"/>
          <w:szCs w:val="20"/>
          <w:lang w:val="ru-RU"/>
        </w:rPr>
        <w:t xml:space="preserve"> на всички получатели - за всеки получател поотделно </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rPr>
        <w:tab/>
        <w:t xml:space="preserve">й) </w:t>
      </w:r>
      <w:r w:rsidRPr="00CE1CAA">
        <w:rPr>
          <w:rFonts w:ascii="Arial" w:eastAsia="Times New Roman" w:hAnsi="Arial" w:cs="Times New Roman"/>
          <w:szCs w:val="20"/>
          <w:lang w:val="ru-RU"/>
        </w:rPr>
        <w:t xml:space="preserve">трите имена на </w:t>
      </w:r>
      <w:r w:rsidRPr="00CE1CAA">
        <w:rPr>
          <w:rFonts w:ascii="Arial" w:eastAsia="Times New Roman" w:hAnsi="Arial" w:cs="Times New Roman"/>
          <w:szCs w:val="20"/>
        </w:rPr>
        <w:t xml:space="preserve">всеки </w:t>
      </w:r>
      <w:r w:rsidRPr="00CE1CAA">
        <w:rPr>
          <w:rFonts w:ascii="Arial" w:eastAsia="Times New Roman" w:hAnsi="Arial" w:cs="Times New Roman"/>
          <w:szCs w:val="20"/>
          <w:lang w:val="ru-RU"/>
        </w:rPr>
        <w:t>получател и ЕГН;</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 xml:space="preserve">к) </w:t>
      </w:r>
      <w:r w:rsidRPr="00CE1CAA">
        <w:rPr>
          <w:rFonts w:ascii="Arial" w:eastAsia="Times New Roman" w:hAnsi="Arial" w:cs="Times New Roman"/>
          <w:szCs w:val="20"/>
        </w:rPr>
        <w:t>международен номер на банковата сметка (</w:t>
      </w:r>
      <w:r w:rsidRPr="00CE1CAA">
        <w:rPr>
          <w:rFonts w:ascii="Arial" w:eastAsia="Times New Roman" w:hAnsi="Arial" w:cs="Times New Roman"/>
          <w:szCs w:val="20"/>
          <w:lang w:val="en-US"/>
        </w:rPr>
        <w:t>IBAN</w:t>
      </w:r>
      <w:r w:rsidRPr="00CE1CAA">
        <w:rPr>
          <w:rFonts w:ascii="Arial" w:eastAsia="Times New Roman" w:hAnsi="Arial" w:cs="Times New Roman"/>
          <w:szCs w:val="20"/>
        </w:rPr>
        <w:t>)</w:t>
      </w:r>
      <w:r w:rsidRPr="00CE1CAA">
        <w:rPr>
          <w:rFonts w:ascii="Arial" w:eastAsia="Times New Roman" w:hAnsi="Arial" w:cs="Times New Roman"/>
          <w:szCs w:val="20"/>
          <w:lang w:val="ru-RU"/>
        </w:rPr>
        <w:t xml:space="preserve"> на разплащателната сметка на всеки получател;</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 xml:space="preserve">л) сума за плащане по всяка отделна платежна сделка към всеки един получател (поотделно) </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м) валута по всяка отделна платежна сделка;</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н) дата за изпълнение на превода ;</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о) основание за превода по всяка отделна платежна сделка (информация за получателя)</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п) брой редове - посочва се броят на отделните платежни сделки, които са включени в масовото плащане;</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3. Преди файлът да бъде зареден в основната банкова система, се извършва формална проверка за коректността на файла  в системата за Интернет банкиране;</w:t>
      </w:r>
    </w:p>
    <w:p w:rsidR="00CE1CAA" w:rsidRPr="00CE1CAA" w:rsidRDefault="00CE1CAA" w:rsidP="00CE1CAA">
      <w:pPr>
        <w:spacing w:after="0" w:line="240" w:lineRule="auto"/>
        <w:ind w:firstLine="720"/>
        <w:jc w:val="both"/>
        <w:rPr>
          <w:rFonts w:ascii="Arial" w:eastAsia="Times New Roman" w:hAnsi="Arial" w:cs="Times New Roman"/>
          <w:szCs w:val="20"/>
        </w:rPr>
      </w:pPr>
      <w:r w:rsidRPr="00CE1CAA">
        <w:rPr>
          <w:rFonts w:ascii="Arial" w:eastAsia="Times New Roman" w:hAnsi="Arial" w:cs="Times New Roman"/>
          <w:szCs w:val="20"/>
          <w:lang w:val="ru-RU"/>
        </w:rPr>
        <w:t>/2/ ВЪЗЛОЖИТЕЛЯТ</w:t>
      </w:r>
      <w:r w:rsidRPr="00CE1CAA">
        <w:rPr>
          <w:rFonts w:ascii="Arial" w:eastAsia="Times New Roman" w:hAnsi="Arial" w:cs="Times New Roman"/>
          <w:szCs w:val="20"/>
        </w:rPr>
        <w:t xml:space="preserve"> се задължава да съставя файл, генериращ Преводно нареждане за кредитен превод при условията на масово плащане, по чл. 6, ал. 1,  т. 1, 2 и 3 по–горе и да подава платежното нареждане по електронен път  при стриктно спазване на </w:t>
      </w:r>
      <w:r w:rsidRPr="00CE1CAA">
        <w:rPr>
          <w:rFonts w:ascii="Arial" w:eastAsia="Times New Roman" w:hAnsi="Arial" w:cs="Times New Roman"/>
          <w:szCs w:val="20"/>
          <w:lang w:val="ru-RU"/>
        </w:rPr>
        <w:t xml:space="preserve">разпоредбите на </w:t>
      </w:r>
      <w:r w:rsidRPr="00CE1CAA">
        <w:rPr>
          <w:rFonts w:ascii="Arial" w:eastAsia="Times New Roman" w:hAnsi="Arial" w:cs="Arial"/>
          <w:szCs w:val="20"/>
          <w:lang w:val="ru-RU"/>
        </w:rPr>
        <w:t xml:space="preserve">Договора за предоставяне и ползване на услугата </w:t>
      </w:r>
      <w:r w:rsidRPr="00CE1CAA">
        <w:rPr>
          <w:rFonts w:ascii="Arial" w:eastAsia="Times New Roman" w:hAnsi="Arial" w:cs="Arial"/>
          <w:szCs w:val="20"/>
          <w:lang w:val="ru-RU"/>
        </w:rPr>
        <w:lastRenderedPageBreak/>
        <w:t>Интернет банкиране  и Общите условия на „</w:t>
      </w:r>
      <w:ins w:id="60" w:author="SysAdmin" w:date="2014-08-22T10:49:00Z">
        <w:r w:rsidR="005B5E80" w:rsidRPr="00CE1CAA" w:rsidDel="005B5E80">
          <w:rPr>
            <w:rFonts w:ascii="Arial" w:eastAsia="Times New Roman" w:hAnsi="Arial" w:cs="Arial"/>
            <w:szCs w:val="20"/>
            <w:lang w:val="ru-RU"/>
          </w:rPr>
          <w:t xml:space="preserve"> </w:t>
        </w:r>
        <w:r w:rsidR="005B5E80">
          <w:rPr>
            <w:rFonts w:ascii="Arial" w:eastAsia="Times New Roman" w:hAnsi="Arial" w:cs="Arial"/>
            <w:szCs w:val="20"/>
          </w:rPr>
          <w:t>………</w:t>
        </w:r>
        <w:r w:rsidR="005B5E80">
          <w:rPr>
            <w:rFonts w:ascii="Arial" w:eastAsia="Times New Roman" w:hAnsi="Arial" w:cs="Arial"/>
            <w:szCs w:val="20"/>
          </w:rPr>
          <w:t>..</w:t>
        </w:r>
      </w:ins>
      <w:r w:rsidRPr="00CE1CAA">
        <w:rPr>
          <w:rFonts w:ascii="Arial" w:eastAsia="Times New Roman" w:hAnsi="Arial" w:cs="Arial"/>
          <w:szCs w:val="20"/>
          <w:lang w:val="ru-RU"/>
        </w:rPr>
        <w:t>” за електронно банково обслужване “интернет банкиране” за индивидуални и корпоративни клиенти.</w:t>
      </w: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t>/3/ ВЪЗЛОЖИТЕЛЯТ подава платежното нареждане по предходната алинея в срок до 16,00 часа на текущия работен ден .</w:t>
      </w:r>
    </w:p>
    <w:p w:rsidR="00CE1CAA" w:rsidRPr="00CE1CAA" w:rsidRDefault="00CE1CAA" w:rsidP="00CE1CAA">
      <w:pPr>
        <w:spacing w:after="0" w:line="240" w:lineRule="auto"/>
        <w:jc w:val="both"/>
        <w:rPr>
          <w:rFonts w:ascii="Arial" w:eastAsia="Times New Roman" w:hAnsi="Arial" w:cs="Times New Roman"/>
          <w:szCs w:val="20"/>
          <w:lang w:val="ru-RU"/>
        </w:rPr>
      </w:pPr>
    </w:p>
    <w:p w:rsidR="00CE1CAA" w:rsidRPr="00CE1CAA" w:rsidRDefault="00CE1CAA" w:rsidP="00CE1CAA">
      <w:pPr>
        <w:spacing w:after="0" w:line="240" w:lineRule="auto"/>
        <w:jc w:val="both"/>
        <w:rPr>
          <w:rFonts w:ascii="Arial" w:eastAsia="Times New Roman" w:hAnsi="Arial" w:cs="Times New Roman"/>
          <w:i/>
          <w:szCs w:val="20"/>
        </w:rPr>
      </w:pPr>
      <w:r w:rsidRPr="00CE1CAA">
        <w:rPr>
          <w:rFonts w:ascii="Arial" w:eastAsia="Times New Roman" w:hAnsi="Arial" w:cs="Times New Roman"/>
          <w:szCs w:val="20"/>
          <w:lang w:val="ru-RU"/>
        </w:rPr>
        <w:tab/>
      </w:r>
      <w:r w:rsidRPr="00CE1CAA">
        <w:rPr>
          <w:rFonts w:ascii="Arial" w:eastAsia="Times New Roman" w:hAnsi="Arial" w:cs="Times New Roman"/>
          <w:b/>
          <w:szCs w:val="20"/>
          <w:lang w:val="ru-RU"/>
        </w:rPr>
        <w:t>Чл.7.</w:t>
      </w:r>
      <w:r w:rsidRPr="00CE1CAA">
        <w:rPr>
          <w:rFonts w:ascii="Arial" w:eastAsia="Times New Roman" w:hAnsi="Arial" w:cs="Times New Roman"/>
          <w:szCs w:val="20"/>
          <w:lang w:val="ru-RU"/>
        </w:rPr>
        <w:t xml:space="preserve"> /1/ Ако което и да е изискване по </w:t>
      </w:r>
      <w:r w:rsidRPr="00CE1CAA">
        <w:rPr>
          <w:rFonts w:ascii="Arial" w:eastAsia="Times New Roman" w:hAnsi="Arial" w:cs="Times New Roman"/>
          <w:szCs w:val="20"/>
        </w:rPr>
        <w:t>чл. 6 не е спазено и/или  не съдържа някой от реквизитите,</w:t>
      </w:r>
      <w:r w:rsidRPr="00CE1CAA">
        <w:rPr>
          <w:rFonts w:ascii="Arial" w:eastAsia="Times New Roman" w:hAnsi="Arial" w:cs="Times New Roman"/>
          <w:szCs w:val="20"/>
          <w:lang w:val="ru-RU"/>
        </w:rPr>
        <w:t xml:space="preserve"> масовото плащане не се извършва и се генерира съобщение за грешка. ВЪЗЛОЖИТЕЛЯТ се задължава повторно коректно да го нареди. </w:t>
      </w:r>
    </w:p>
    <w:p w:rsidR="00CE1CAA" w:rsidRPr="00CE1CAA" w:rsidRDefault="00CE1CAA" w:rsidP="00CE1CAA">
      <w:pPr>
        <w:spacing w:after="0" w:line="240" w:lineRule="auto"/>
        <w:ind w:firstLine="720"/>
        <w:jc w:val="both"/>
        <w:rPr>
          <w:rFonts w:ascii="Arial" w:eastAsia="Times New Roman" w:hAnsi="Arial" w:cs="Times New Roman"/>
          <w:u w:val="single"/>
          <w:lang w:val="ru-RU"/>
        </w:rPr>
      </w:pPr>
      <w:r w:rsidRPr="00CE1CAA">
        <w:rPr>
          <w:rFonts w:ascii="Arial" w:eastAsia="Times New Roman" w:hAnsi="Arial" w:cs="Times New Roman"/>
          <w:szCs w:val="20"/>
          <w:lang w:val="ru-RU"/>
        </w:rPr>
        <w:t xml:space="preserve">/2/ Ако са спазени условията по чл. 6, системата генерира </w:t>
      </w:r>
      <w:r w:rsidRPr="00CE1CAA">
        <w:rPr>
          <w:rFonts w:ascii="Arial" w:eastAsia="Times New Roman" w:hAnsi="Arial" w:cs="Times New Roman"/>
          <w:b/>
          <w:szCs w:val="20"/>
          <w:lang w:val="ru-RU"/>
        </w:rPr>
        <w:t>Преводно нареждане за кредитен превод при условията на масово плащане</w:t>
      </w:r>
      <w:r w:rsidRPr="00CE1CAA">
        <w:rPr>
          <w:rFonts w:ascii="Arial" w:eastAsia="Times New Roman" w:hAnsi="Arial" w:cs="Times New Roman"/>
          <w:szCs w:val="20"/>
        </w:rPr>
        <w:t>,</w:t>
      </w:r>
      <w:r w:rsidRPr="00CE1CAA">
        <w:rPr>
          <w:rFonts w:ascii="Arial" w:eastAsia="Times New Roman" w:hAnsi="Arial" w:cs="Times New Roman"/>
          <w:szCs w:val="20"/>
          <w:lang w:val="ru-RU"/>
        </w:rPr>
        <w:t xml:space="preserve"> съдържащо изричното нареждане и съгласие на ВЪЗЛОЖИТЕЛЯ</w:t>
      </w:r>
      <w:r w:rsidRPr="00CE1CAA">
        <w:rPr>
          <w:rFonts w:ascii="Arial" w:eastAsia="Times New Roman" w:hAnsi="Arial" w:cs="Times New Roman"/>
          <w:szCs w:val="20"/>
        </w:rPr>
        <w:t xml:space="preserve"> </w:t>
      </w:r>
      <w:r w:rsidRPr="00CE1CAA">
        <w:rPr>
          <w:rFonts w:ascii="Arial" w:eastAsia="Times New Roman" w:hAnsi="Arial" w:cs="Times New Roman"/>
          <w:szCs w:val="20"/>
          <w:lang w:val="ru-RU"/>
        </w:rPr>
        <w:t>за прехвърляне на парични суми от разплащателната му сметка по разплащателните сметки на получателите така</w:t>
      </w:r>
      <w:r w:rsidRPr="00CE1CAA">
        <w:rPr>
          <w:rFonts w:ascii="Arial" w:eastAsia="Times New Roman" w:hAnsi="Arial" w:cs="Times New Roman"/>
          <w:szCs w:val="20"/>
        </w:rPr>
        <w:t>,</w:t>
      </w:r>
      <w:r w:rsidRPr="00CE1CAA">
        <w:rPr>
          <w:rFonts w:ascii="Arial" w:eastAsia="Times New Roman" w:hAnsi="Arial" w:cs="Times New Roman"/>
          <w:szCs w:val="20"/>
          <w:lang w:val="ru-RU"/>
        </w:rPr>
        <w:t xml:space="preserve"> както са посочени в информацията</w:t>
      </w:r>
      <w:r w:rsidRPr="00CE1CAA">
        <w:rPr>
          <w:rFonts w:ascii="Arial" w:eastAsia="Times New Roman" w:hAnsi="Arial" w:cs="Times New Roman"/>
          <w:szCs w:val="20"/>
        </w:rPr>
        <w:t>,</w:t>
      </w:r>
      <w:r w:rsidRPr="00CE1CAA">
        <w:rPr>
          <w:rFonts w:ascii="Arial" w:eastAsia="Times New Roman" w:hAnsi="Arial" w:cs="Times New Roman"/>
          <w:szCs w:val="20"/>
          <w:lang w:val="ru-RU"/>
        </w:rPr>
        <w:t xml:space="preserve"> съставена по реда на чл.6, ал.1, т 2 </w:t>
      </w:r>
      <w:r w:rsidRPr="00CE1CAA">
        <w:rPr>
          <w:rFonts w:ascii="Arial" w:eastAsia="Times New Roman" w:hAnsi="Arial" w:cs="Times New Roman"/>
          <w:szCs w:val="20"/>
        </w:rPr>
        <w:t>.</w:t>
      </w:r>
      <w:r w:rsidRPr="00CE1CAA">
        <w:rPr>
          <w:rFonts w:ascii="Arial" w:eastAsia="Times New Roman" w:hAnsi="Arial" w:cs="Times New Roman"/>
          <w:szCs w:val="20"/>
          <w:lang w:val="ru-RU"/>
        </w:rPr>
        <w:t xml:space="preserve"> </w:t>
      </w:r>
    </w:p>
    <w:p w:rsidR="00CE1CAA" w:rsidRPr="00CE1CAA" w:rsidRDefault="00CE1CAA" w:rsidP="00CE1CAA">
      <w:pPr>
        <w:spacing w:after="0" w:line="240" w:lineRule="auto"/>
        <w:ind w:firstLine="720"/>
        <w:jc w:val="both"/>
        <w:rPr>
          <w:rFonts w:ascii="Arial" w:eastAsia="Times New Roman" w:hAnsi="Arial" w:cs="Times New Roman"/>
          <w:color w:val="FF6600"/>
          <w:szCs w:val="20"/>
          <w:lang w:val="ru-RU"/>
        </w:rPr>
      </w:pPr>
      <w:r w:rsidRPr="00CE1CAA">
        <w:rPr>
          <w:rFonts w:ascii="Arial" w:eastAsia="Times New Roman" w:hAnsi="Arial" w:cs="Times New Roman"/>
          <w:szCs w:val="20"/>
          <w:lang w:val="ru-RU"/>
        </w:rPr>
        <w:t>/</w:t>
      </w:r>
      <w:r w:rsidRPr="00CE1CAA">
        <w:rPr>
          <w:rFonts w:ascii="Arial" w:eastAsia="Times New Roman" w:hAnsi="Arial" w:cs="Times New Roman"/>
          <w:szCs w:val="20"/>
          <w:lang w:val="en-US"/>
        </w:rPr>
        <w:t>3</w:t>
      </w:r>
      <w:r w:rsidRPr="00CE1CAA">
        <w:rPr>
          <w:rFonts w:ascii="Arial" w:eastAsia="Times New Roman" w:hAnsi="Arial" w:cs="Times New Roman"/>
          <w:szCs w:val="20"/>
          <w:lang w:val="ru-RU"/>
        </w:rPr>
        <w:t xml:space="preserve">/ </w:t>
      </w:r>
      <w:r w:rsidRPr="00CE1CAA">
        <w:rPr>
          <w:rFonts w:ascii="Arial" w:eastAsia="Times New Roman" w:hAnsi="Arial" w:cs="Times New Roman"/>
          <w:szCs w:val="20"/>
        </w:rPr>
        <w:t>БАНКАТА</w:t>
      </w:r>
      <w:r w:rsidRPr="00CE1CAA">
        <w:rPr>
          <w:rFonts w:ascii="Arial" w:eastAsia="Times New Roman" w:hAnsi="Arial" w:cs="Times New Roman"/>
          <w:szCs w:val="20"/>
          <w:lang w:val="ru-RU"/>
        </w:rPr>
        <w:t xml:space="preserve"> извършва масовото плащане, само ако по разплащателната сметка на </w:t>
      </w:r>
      <w:r w:rsidRPr="00CE1CAA">
        <w:rPr>
          <w:rFonts w:ascii="Arial" w:eastAsia="Times New Roman" w:hAnsi="Arial" w:cs="Times New Roman"/>
          <w:szCs w:val="20"/>
        </w:rPr>
        <w:t>ВЪЗЛОЖИТЕЛЯ</w:t>
      </w:r>
      <w:r w:rsidRPr="00CE1CAA">
        <w:rPr>
          <w:rFonts w:ascii="Arial" w:eastAsia="Times New Roman" w:hAnsi="Arial" w:cs="Times New Roman"/>
          <w:szCs w:val="20"/>
          <w:lang w:val="ru-RU"/>
        </w:rPr>
        <w:t xml:space="preserve"> има наличност</w:t>
      </w:r>
      <w:r w:rsidRPr="00CE1CAA">
        <w:rPr>
          <w:rFonts w:ascii="Arial" w:eastAsia="Times New Roman" w:hAnsi="Arial" w:cs="Times New Roman"/>
          <w:szCs w:val="20"/>
        </w:rPr>
        <w:t>,</w:t>
      </w:r>
      <w:r w:rsidRPr="00CE1CAA">
        <w:rPr>
          <w:rFonts w:ascii="Arial" w:eastAsia="Times New Roman" w:hAnsi="Arial" w:cs="Times New Roman"/>
          <w:szCs w:val="20"/>
          <w:lang w:val="ru-RU"/>
        </w:rPr>
        <w:t xml:space="preserve"> достатъчна за изпълнение на всички единични платежни сделки. В противен случай масовото плащане се приема и регистрира, но </w:t>
      </w:r>
      <w:r w:rsidRPr="00CE1CAA">
        <w:rPr>
          <w:rFonts w:ascii="Arial" w:eastAsia="Times New Roman" w:hAnsi="Arial" w:cs="Times New Roman"/>
          <w:szCs w:val="20"/>
        </w:rPr>
        <w:t xml:space="preserve">БАНКАТА </w:t>
      </w:r>
      <w:r w:rsidRPr="00CE1CAA">
        <w:rPr>
          <w:rFonts w:ascii="Arial" w:eastAsia="Times New Roman" w:hAnsi="Arial" w:cs="Times New Roman"/>
          <w:szCs w:val="20"/>
          <w:lang w:val="ru-RU"/>
        </w:rPr>
        <w:t>изчаква набирането на посочената в сборния платежен документ сума за изпълнението на всички платежни операции, посочени в преводното нареждане по чл.6.</w:t>
      </w:r>
      <w:r w:rsidRPr="00CE1CAA">
        <w:rPr>
          <w:rFonts w:ascii="Arial" w:eastAsia="Times New Roman" w:hAnsi="Arial" w:cs="Times New Roman"/>
          <w:color w:val="FF6600"/>
          <w:szCs w:val="20"/>
          <w:lang w:val="ru-RU"/>
        </w:rPr>
        <w:t>.</w:t>
      </w:r>
    </w:p>
    <w:p w:rsidR="00CE1CAA" w:rsidRPr="00CE1CAA" w:rsidRDefault="00CE1CAA" w:rsidP="00CE1CAA">
      <w:pPr>
        <w:spacing w:after="0" w:line="240" w:lineRule="auto"/>
        <w:jc w:val="both"/>
        <w:rPr>
          <w:rFonts w:ascii="Arial" w:eastAsia="Times New Roman" w:hAnsi="Arial" w:cs="Times New Roman"/>
          <w:color w:val="FF6600"/>
          <w:szCs w:val="20"/>
          <w:lang w:val="ru-RU"/>
        </w:rPr>
      </w:pPr>
      <w:r w:rsidRPr="00CE1CAA">
        <w:rPr>
          <w:rFonts w:ascii="Arial" w:eastAsia="Times New Roman" w:hAnsi="Arial" w:cs="Times New Roman"/>
          <w:color w:val="FF6600"/>
          <w:szCs w:val="20"/>
          <w:lang w:val="ru-RU"/>
        </w:rPr>
        <w:t xml:space="preserve"> </w:t>
      </w:r>
    </w:p>
    <w:p w:rsidR="00CE1CAA" w:rsidRPr="00CE1CAA" w:rsidRDefault="00CE1CAA" w:rsidP="00CE1CAA">
      <w:pPr>
        <w:spacing w:after="0" w:line="240" w:lineRule="auto"/>
        <w:jc w:val="center"/>
        <w:rPr>
          <w:rFonts w:ascii="Arial" w:eastAsia="Times New Roman" w:hAnsi="Arial" w:cs="Arial"/>
          <w:szCs w:val="20"/>
        </w:rPr>
      </w:pPr>
      <w:r w:rsidRPr="00CE1CAA" w:rsidDel="007A5256">
        <w:rPr>
          <w:rFonts w:ascii="Arial" w:eastAsia="Times New Roman" w:hAnsi="Arial" w:cs="Arial"/>
          <w:b/>
          <w:i/>
          <w:iCs/>
          <w:szCs w:val="20"/>
          <w:lang w:val="ru-RU"/>
        </w:rPr>
        <w:t xml:space="preserve"> </w:t>
      </w:r>
    </w:p>
    <w:p w:rsidR="00CE1CAA" w:rsidRPr="00CE1CAA" w:rsidRDefault="00CE1CAA" w:rsidP="00CE1CAA">
      <w:pPr>
        <w:spacing w:after="0" w:line="240" w:lineRule="auto"/>
        <w:jc w:val="center"/>
        <w:rPr>
          <w:rFonts w:ascii="Arial" w:eastAsia="Times New Roman" w:hAnsi="Arial" w:cs="Times New Roman"/>
          <w:b/>
          <w:i/>
          <w:szCs w:val="20"/>
          <w:lang w:val="ru-RU"/>
        </w:rPr>
      </w:pPr>
      <w:r w:rsidRPr="00CE1CAA">
        <w:rPr>
          <w:rFonts w:ascii="Arial" w:eastAsia="Times New Roman" w:hAnsi="Arial" w:cs="Times New Roman"/>
          <w:b/>
          <w:i/>
          <w:szCs w:val="20"/>
          <w:lang w:val="en-US"/>
        </w:rPr>
        <w:t>V</w:t>
      </w:r>
      <w:r w:rsidRPr="00CE1CAA">
        <w:rPr>
          <w:rFonts w:ascii="Arial" w:eastAsia="Times New Roman" w:hAnsi="Arial" w:cs="Times New Roman"/>
          <w:b/>
          <w:i/>
          <w:szCs w:val="20"/>
          <w:lang w:val="ru-RU"/>
        </w:rPr>
        <w:t>. ФИНАНСОВИ  УСЛОВИЯ</w:t>
      </w:r>
    </w:p>
    <w:p w:rsidR="00CE1CAA" w:rsidRPr="00CE1CAA" w:rsidRDefault="00CE1CAA" w:rsidP="00CE1CAA">
      <w:pPr>
        <w:spacing w:after="0" w:line="240" w:lineRule="auto"/>
        <w:jc w:val="center"/>
        <w:rPr>
          <w:rFonts w:ascii="Arial" w:eastAsia="Times New Roman" w:hAnsi="Arial" w:cs="Times New Roman"/>
          <w:i/>
          <w:szCs w:val="20"/>
          <w:lang w:val="ru-RU"/>
        </w:rPr>
      </w:pP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b/>
          <w:szCs w:val="20"/>
          <w:lang w:val="ru-RU"/>
        </w:rPr>
        <w:t>Чл.8.</w:t>
      </w:r>
      <w:r w:rsidRPr="00CE1CAA">
        <w:rPr>
          <w:rFonts w:ascii="Arial" w:eastAsia="Times New Roman" w:hAnsi="Arial" w:cs="Times New Roman"/>
          <w:szCs w:val="20"/>
          <w:lang w:val="ru-RU"/>
        </w:rPr>
        <w:t xml:space="preserve">/1/ За услугата «Масово плащане на трудови възнаграждения чрез Интернет банкиране» </w:t>
      </w:r>
      <w:r w:rsidRPr="00CE1CAA">
        <w:rPr>
          <w:rFonts w:ascii="Arial" w:eastAsia="Times New Roman" w:hAnsi="Arial" w:cs="Times New Roman"/>
          <w:szCs w:val="20"/>
        </w:rPr>
        <w:t>БАНКАТА</w:t>
      </w:r>
      <w:r w:rsidRPr="00CE1CAA">
        <w:rPr>
          <w:rFonts w:ascii="Arial" w:eastAsia="Times New Roman" w:hAnsi="Arial" w:cs="Times New Roman"/>
          <w:szCs w:val="20"/>
          <w:lang w:val="ru-RU"/>
        </w:rPr>
        <w:t xml:space="preserve"> не начислява такса за вътрешнобанкови  преводи. Такса в размер на </w:t>
      </w:r>
      <w:ins w:id="61" w:author="SysAdmin" w:date="2014-08-22T10:51:00Z">
        <w:r w:rsidR="005B5E80">
          <w:rPr>
            <w:rFonts w:ascii="Arial" w:eastAsia="Times New Roman" w:hAnsi="Arial" w:cs="Times New Roman"/>
            <w:szCs w:val="20"/>
            <w:lang w:val="ru-RU"/>
          </w:rPr>
          <w:t>..</w:t>
        </w:r>
      </w:ins>
      <w:r w:rsidRPr="00CE1CAA">
        <w:rPr>
          <w:rFonts w:ascii="Arial" w:eastAsia="Times New Roman" w:hAnsi="Arial" w:cs="Times New Roman"/>
          <w:szCs w:val="20"/>
          <w:lang w:val="ru-RU"/>
        </w:rPr>
        <w:t xml:space="preserve"> лв. плюс </w:t>
      </w:r>
      <w:r w:rsidR="005B5E80">
        <w:rPr>
          <w:rFonts w:ascii="Arial" w:eastAsia="Times New Roman" w:hAnsi="Arial" w:cs="Times New Roman"/>
          <w:szCs w:val="20"/>
          <w:lang w:val="ru-RU"/>
        </w:rPr>
        <w:t>.</w:t>
      </w:r>
      <w:r w:rsidRPr="00CE1CAA">
        <w:rPr>
          <w:rFonts w:ascii="Arial" w:eastAsia="Times New Roman" w:hAnsi="Arial" w:cs="Times New Roman"/>
          <w:szCs w:val="20"/>
          <w:lang w:val="ru-RU"/>
        </w:rPr>
        <w:t xml:space="preserve"> лв. или общо </w:t>
      </w:r>
      <w:r w:rsidR="00FB5FDC">
        <w:rPr>
          <w:rFonts w:ascii="Arial" w:eastAsia="Times New Roman" w:hAnsi="Arial" w:cs="Times New Roman"/>
          <w:szCs w:val="20"/>
          <w:lang w:val="ru-RU"/>
        </w:rPr>
        <w:t>0.</w:t>
      </w:r>
      <w:r w:rsidR="005B5E80">
        <w:rPr>
          <w:rFonts w:ascii="Arial" w:eastAsia="Times New Roman" w:hAnsi="Arial" w:cs="Times New Roman"/>
          <w:szCs w:val="20"/>
          <w:lang w:val="ru-RU"/>
        </w:rPr>
        <w:t>0</w:t>
      </w:r>
      <w:r w:rsidR="00FB5FDC">
        <w:rPr>
          <w:rFonts w:ascii="Arial" w:eastAsia="Times New Roman" w:hAnsi="Arial" w:cs="Times New Roman"/>
          <w:szCs w:val="20"/>
          <w:lang w:val="ru-RU"/>
        </w:rPr>
        <w:t>0</w:t>
      </w:r>
      <w:r w:rsidRPr="00CE1CAA">
        <w:rPr>
          <w:rFonts w:ascii="Arial" w:eastAsia="Times New Roman" w:hAnsi="Arial" w:cs="Times New Roman"/>
          <w:szCs w:val="20"/>
          <w:lang w:val="ru-RU"/>
        </w:rPr>
        <w:t xml:space="preserve"> лв. на запис се начислява за междубанкови преводи. </w:t>
      </w:r>
    </w:p>
    <w:p w:rsidR="00000000" w:rsidRDefault="00CE1CAA">
      <w:pPr>
        <w:pStyle w:val="ac"/>
        <w:spacing w:after="0" w:line="240" w:lineRule="auto"/>
        <w:ind w:left="0" w:firstLine="1440"/>
        <w:jc w:val="both"/>
        <w:rPr>
          <w:rFonts w:ascii="Arial" w:eastAsia="Times New Roman" w:hAnsi="Arial" w:cs="Times New Roman"/>
          <w:szCs w:val="20"/>
        </w:rPr>
      </w:pPr>
      <w:r w:rsidRPr="001F03A8">
        <w:rPr>
          <w:rFonts w:ascii="Arial" w:eastAsia="Times New Roman" w:hAnsi="Arial" w:cs="Times New Roman"/>
          <w:szCs w:val="20"/>
          <w:lang w:val="ru-RU"/>
        </w:rPr>
        <w:t xml:space="preserve">/2/ </w:t>
      </w:r>
      <w:r w:rsidRPr="001F03A8">
        <w:rPr>
          <w:rFonts w:ascii="Arial" w:eastAsia="Times New Roman" w:hAnsi="Arial" w:cs="Times New Roman"/>
          <w:szCs w:val="20"/>
        </w:rPr>
        <w:t>БАНКАТА</w:t>
      </w:r>
      <w:r w:rsidRPr="001F03A8">
        <w:rPr>
          <w:rFonts w:ascii="Arial" w:eastAsia="Times New Roman" w:hAnsi="Arial" w:cs="Times New Roman"/>
          <w:szCs w:val="20"/>
          <w:lang w:val="ru-RU"/>
        </w:rPr>
        <w:t xml:space="preserve"> си запазва правото да изменя едностранно размера на таксата по предходната алинея, </w:t>
      </w:r>
      <w:r w:rsidR="001F03A8" w:rsidRPr="00870958">
        <w:rPr>
          <w:rFonts w:ascii="Times New Roman" w:hAnsi="Times New Roman" w:cs="Times New Roman"/>
          <w:sz w:val="24"/>
          <w:szCs w:val="24"/>
        </w:rPr>
        <w:t>когато промените са по-изгодни (по-благоприятни) за клиента</w:t>
      </w:r>
      <w:r w:rsidR="001F03A8">
        <w:rPr>
          <w:rFonts w:ascii="Times New Roman" w:hAnsi="Times New Roman" w:cs="Times New Roman"/>
          <w:sz w:val="24"/>
          <w:szCs w:val="24"/>
        </w:rPr>
        <w:t xml:space="preserve">, </w:t>
      </w:r>
      <w:r w:rsidRPr="001F03A8">
        <w:rPr>
          <w:rFonts w:ascii="Arial" w:eastAsia="Times New Roman" w:hAnsi="Arial" w:cs="Times New Roman"/>
          <w:szCs w:val="20"/>
          <w:lang w:val="ru-RU"/>
        </w:rPr>
        <w:t>като уведоми за това ВЪЗЛОЖИТЕЛЯ посредством обявление в банковите салони, за което ВЪЗЛОЖИТЕЛЯТ с подписването на настоящия договор дава своето изрично и безусловно съгласие.</w:t>
      </w:r>
      <w:r w:rsidRPr="00870958">
        <w:rPr>
          <w:rFonts w:ascii="Arial" w:eastAsia="Times New Roman" w:hAnsi="Arial" w:cs="Times New Roman"/>
          <w:szCs w:val="20"/>
        </w:rPr>
        <w:t xml:space="preserve">ВЪЗЛОЖИТЕЛЯТ може да се информира за промените в банковите салони и на Интернет страницата на БАНКАТА </w:t>
      </w:r>
    </w:p>
    <w:p w:rsidR="00CE1CAA" w:rsidRPr="00CE1CAA" w:rsidRDefault="00CE1CAA" w:rsidP="00CE1CAA">
      <w:pPr>
        <w:spacing w:after="0" w:line="240" w:lineRule="auto"/>
        <w:ind w:firstLine="720"/>
        <w:jc w:val="both"/>
        <w:rPr>
          <w:rFonts w:ascii="Arial" w:eastAsia="Times New Roman" w:hAnsi="Arial" w:cs="Times New Roman"/>
          <w:szCs w:val="20"/>
          <w:lang w:val="en-US"/>
        </w:rPr>
      </w:pP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r>
      <w:r w:rsidRPr="00CE1CAA">
        <w:rPr>
          <w:rFonts w:ascii="Arial" w:eastAsia="Times New Roman" w:hAnsi="Arial" w:cs="Times New Roman"/>
          <w:b/>
          <w:szCs w:val="20"/>
          <w:lang w:val="ru-RU"/>
        </w:rPr>
        <w:t>Чл.9.</w:t>
      </w:r>
      <w:r w:rsidRPr="00CE1CAA">
        <w:rPr>
          <w:rFonts w:ascii="Arial" w:eastAsia="Times New Roman" w:hAnsi="Arial" w:cs="Times New Roman"/>
          <w:szCs w:val="20"/>
          <w:lang w:val="ru-RU"/>
        </w:rPr>
        <w:t xml:space="preserve">/1/ В случай на наредени единични междубанкови обикновени или </w:t>
      </w:r>
      <w:r w:rsidRPr="00CE1CAA">
        <w:rPr>
          <w:rFonts w:ascii="Arial" w:eastAsia="Times New Roman" w:hAnsi="Arial" w:cs="Times New Roman"/>
          <w:szCs w:val="20"/>
          <w:lang w:val="en-US"/>
        </w:rPr>
        <w:t>RINGS</w:t>
      </w:r>
      <w:r w:rsidRPr="00CE1CAA">
        <w:rPr>
          <w:rFonts w:ascii="Arial" w:eastAsia="Times New Roman" w:hAnsi="Arial" w:cs="Times New Roman"/>
          <w:szCs w:val="20"/>
          <w:lang w:val="ru-RU"/>
        </w:rPr>
        <w:t xml:space="preserve"> преводи, същите се таксуват съгласно условията по Тарифата на </w:t>
      </w:r>
      <w:r w:rsidRPr="00CE1CAA">
        <w:rPr>
          <w:rFonts w:ascii="Arial" w:eastAsia="Times New Roman" w:hAnsi="Arial" w:cs="Times New Roman"/>
          <w:szCs w:val="20"/>
        </w:rPr>
        <w:t>БАНКАТА</w:t>
      </w:r>
      <w:r w:rsidRPr="00CE1CAA">
        <w:rPr>
          <w:rFonts w:ascii="Arial" w:eastAsia="Times New Roman" w:hAnsi="Arial" w:cs="Times New Roman"/>
          <w:szCs w:val="20"/>
          <w:lang w:val="ru-RU"/>
        </w:rPr>
        <w:t>, като таксата е за сметка на ВЪЗЛОЖИТЕЛЯ.</w:t>
      </w:r>
    </w:p>
    <w:p w:rsidR="00CE1CAA" w:rsidRPr="00CE1CAA" w:rsidRDefault="00CE1CAA" w:rsidP="00CE1CAA">
      <w:pPr>
        <w:spacing w:after="0" w:line="240" w:lineRule="auto"/>
        <w:ind w:firstLine="720"/>
        <w:jc w:val="both"/>
        <w:rPr>
          <w:rFonts w:ascii="Arial" w:eastAsia="Times New Roman" w:hAnsi="Arial" w:cs="Times New Roman"/>
          <w:szCs w:val="20"/>
        </w:rPr>
      </w:pPr>
      <w:r w:rsidRPr="00CE1CAA">
        <w:rPr>
          <w:rFonts w:ascii="Arial" w:eastAsia="Times New Roman" w:hAnsi="Arial" w:cs="Times New Roman"/>
          <w:szCs w:val="20"/>
          <w:lang w:val="ru-RU"/>
        </w:rPr>
        <w:t xml:space="preserve">/2/ Таксата по алинея 1 на чл. 8, както и по предходната алинея на настоящия член се събира служебно от разплащателната  сметка  на </w:t>
      </w:r>
      <w:r w:rsidRPr="00CE1CAA">
        <w:rPr>
          <w:rFonts w:ascii="Arial" w:eastAsia="Times New Roman" w:hAnsi="Arial" w:cs="Times New Roman"/>
          <w:szCs w:val="20"/>
        </w:rPr>
        <w:t xml:space="preserve">ВЪЗЛОЖИТЕЛЯ, за което последният, с подписването на настоящия договор, дава своето безусловно и неотменимо съгласие, като за улеснение на БАНКАТА </w:t>
      </w:r>
      <w:r w:rsidRPr="00CE1CAA">
        <w:rPr>
          <w:rFonts w:ascii="Arial" w:eastAsia="Times New Roman" w:hAnsi="Arial" w:cs="Times New Roman"/>
          <w:szCs w:val="20"/>
          <w:lang w:val="ru-RU"/>
        </w:rPr>
        <w:t xml:space="preserve"> депозира и съгласие за директен дебит по реда на Наредбата.</w:t>
      </w:r>
    </w:p>
    <w:p w:rsidR="00CE1CAA" w:rsidRPr="00CE1CAA" w:rsidRDefault="00CE1CAA" w:rsidP="00CE1CAA">
      <w:pPr>
        <w:keepNext/>
        <w:spacing w:after="0" w:line="240" w:lineRule="auto"/>
        <w:jc w:val="center"/>
        <w:outlineLvl w:val="0"/>
        <w:rPr>
          <w:rFonts w:ascii="Arial" w:eastAsia="Times New Roman" w:hAnsi="Arial" w:cs="Arial"/>
          <w:b/>
          <w:i/>
          <w:sz w:val="24"/>
          <w:szCs w:val="20"/>
        </w:rPr>
      </w:pPr>
    </w:p>
    <w:p w:rsidR="00CE1CAA" w:rsidRPr="00CE1CAA" w:rsidRDefault="00CE1CAA" w:rsidP="00CE1CAA">
      <w:pPr>
        <w:keepNext/>
        <w:spacing w:after="0" w:line="240" w:lineRule="auto"/>
        <w:jc w:val="both"/>
        <w:outlineLvl w:val="0"/>
        <w:rPr>
          <w:rFonts w:ascii="Arial" w:eastAsia="Times New Roman" w:hAnsi="Arial" w:cs="Arial"/>
          <w:i/>
          <w:szCs w:val="20"/>
        </w:rPr>
      </w:pPr>
    </w:p>
    <w:p w:rsidR="00CE1CAA" w:rsidRPr="00CE1CAA" w:rsidRDefault="00CE1CAA" w:rsidP="00CE1CAA">
      <w:pPr>
        <w:spacing w:after="0" w:line="240" w:lineRule="auto"/>
        <w:jc w:val="center"/>
        <w:rPr>
          <w:rFonts w:ascii="Arial" w:eastAsia="Times New Roman" w:hAnsi="Arial" w:cs="Times New Roman"/>
          <w:b/>
          <w:szCs w:val="20"/>
          <w:lang w:val="ru-RU"/>
        </w:rPr>
      </w:pPr>
      <w:r w:rsidRPr="00CE1CAA">
        <w:rPr>
          <w:rFonts w:ascii="Arial" w:eastAsia="Times New Roman" w:hAnsi="Arial" w:cs="Times New Roman"/>
          <w:b/>
          <w:i/>
          <w:szCs w:val="20"/>
          <w:lang w:val="en-US"/>
        </w:rPr>
        <w:t>V</w:t>
      </w:r>
      <w:r w:rsidRPr="00CE1CAA">
        <w:rPr>
          <w:rFonts w:ascii="Arial" w:eastAsia="Times New Roman" w:hAnsi="Arial" w:cs="Times New Roman"/>
          <w:b/>
          <w:i/>
          <w:szCs w:val="20"/>
        </w:rPr>
        <w:t>І</w:t>
      </w:r>
      <w:r w:rsidRPr="00CE1CAA">
        <w:rPr>
          <w:rFonts w:ascii="Arial" w:eastAsia="Times New Roman" w:hAnsi="Arial" w:cs="Times New Roman"/>
          <w:b/>
          <w:i/>
          <w:szCs w:val="20"/>
          <w:lang w:val="ru-RU"/>
        </w:rPr>
        <w:t>. СРОК  НА ДЕЙСТВИЕ НА ДОГОВОРА</w:t>
      </w:r>
    </w:p>
    <w:p w:rsidR="00CE1CAA" w:rsidRPr="00CE1CAA" w:rsidRDefault="00CE1CAA" w:rsidP="00CE1CAA">
      <w:pPr>
        <w:spacing w:after="0" w:line="240" w:lineRule="auto"/>
        <w:jc w:val="both"/>
        <w:rPr>
          <w:rFonts w:ascii="Arial" w:eastAsia="Times New Roman" w:hAnsi="Arial" w:cs="Times New Roman"/>
          <w:szCs w:val="20"/>
          <w:lang w:val="ru-RU"/>
        </w:rPr>
      </w:pPr>
    </w:p>
    <w:p w:rsidR="00870958" w:rsidRDefault="00CE1CAA" w:rsidP="00870958">
      <w:pPr>
        <w:pStyle w:val="Style"/>
        <w:spacing w:line="278" w:lineRule="exact"/>
        <w:ind w:left="9" w:right="29"/>
        <w:jc w:val="both"/>
        <w:rPr>
          <w:rFonts w:ascii="Times New Roman" w:hAnsi="Times New Roman" w:cs="Times New Roman"/>
          <w:color w:val="000000" w:themeColor="text1"/>
          <w:sz w:val="22"/>
          <w:szCs w:val="22"/>
          <w:lang w:bidi="he-IL"/>
        </w:rPr>
      </w:pPr>
      <w:r w:rsidRPr="00CE1CAA">
        <w:rPr>
          <w:rFonts w:eastAsia="Times New Roman" w:cs="Times New Roman"/>
          <w:szCs w:val="20"/>
          <w:lang w:val="ru-RU"/>
        </w:rPr>
        <w:tab/>
      </w:r>
      <w:r w:rsidRPr="00CE1CAA">
        <w:rPr>
          <w:rFonts w:eastAsia="Times New Roman" w:cs="Times New Roman"/>
          <w:b/>
          <w:szCs w:val="20"/>
          <w:lang w:val="ru-RU"/>
        </w:rPr>
        <w:t>Чл.</w:t>
      </w:r>
      <w:r w:rsidRPr="00CE1CAA">
        <w:rPr>
          <w:rFonts w:eastAsia="Times New Roman" w:cs="Times New Roman"/>
          <w:b/>
          <w:szCs w:val="20"/>
        </w:rPr>
        <w:t>10</w:t>
      </w:r>
      <w:r w:rsidRPr="00CE1CAA">
        <w:rPr>
          <w:rFonts w:eastAsia="Times New Roman" w:cs="Times New Roman"/>
          <w:szCs w:val="20"/>
          <w:lang w:val="ru-RU"/>
        </w:rPr>
        <w:t xml:space="preserve">. </w:t>
      </w:r>
      <w:r w:rsidR="00870958" w:rsidRPr="00311C16">
        <w:rPr>
          <w:rFonts w:ascii="Times New Roman" w:hAnsi="Times New Roman" w:cs="Times New Roman"/>
          <w:color w:val="111D18"/>
          <w:sz w:val="22"/>
          <w:szCs w:val="22"/>
          <w:lang w:bidi="he-IL"/>
        </w:rPr>
        <w:t>Настоящ</w:t>
      </w:r>
      <w:r w:rsidR="003A6E12">
        <w:rPr>
          <w:rFonts w:ascii="Times New Roman" w:hAnsi="Times New Roman" w:cs="Times New Roman"/>
          <w:color w:val="111D18"/>
          <w:sz w:val="22"/>
          <w:szCs w:val="22"/>
          <w:lang w:bidi="he-IL"/>
        </w:rPr>
        <w:t>ият договор</w:t>
      </w:r>
      <w:r w:rsidR="00870958">
        <w:rPr>
          <w:rFonts w:ascii="Times New Roman" w:hAnsi="Times New Roman" w:cs="Times New Roman"/>
          <w:color w:val="2D3A36"/>
          <w:sz w:val="22"/>
          <w:szCs w:val="22"/>
          <w:lang w:bidi="he-IL"/>
        </w:rPr>
        <w:t xml:space="preserve"> </w:t>
      </w:r>
      <w:r w:rsidR="00870958">
        <w:rPr>
          <w:rFonts w:ascii="Times New Roman" w:hAnsi="Times New Roman" w:cs="Times New Roman"/>
          <w:color w:val="111D18"/>
          <w:sz w:val="22"/>
          <w:szCs w:val="22"/>
          <w:lang w:bidi="he-IL"/>
        </w:rPr>
        <w:t xml:space="preserve">влиза в сила след получаване от страна на БАНКАТА на писмено уведомление от КЛИЕНТА, че последният е прекратил договора си за банково обслужване с </w:t>
      </w:r>
      <w:r w:rsidR="00870958" w:rsidRPr="00981BDF">
        <w:rPr>
          <w:rFonts w:ascii="Times New Roman" w:hAnsi="Times New Roman" w:cs="Times New Roman"/>
          <w:color w:val="111D18"/>
          <w:sz w:val="22"/>
          <w:szCs w:val="22"/>
          <w:lang w:bidi="he-IL"/>
        </w:rPr>
        <w:t>"</w:t>
      </w:r>
      <w:ins w:id="62" w:author="SysAdmin" w:date="2014-08-22T10:52:00Z">
        <w:r w:rsidR="005B5E80">
          <w:rPr>
            <w:rFonts w:ascii="Times New Roman" w:hAnsi="Times New Roman" w:cs="Times New Roman"/>
            <w:color w:val="111D18"/>
            <w:sz w:val="22"/>
            <w:szCs w:val="22"/>
            <w:lang w:bidi="he-IL"/>
          </w:rPr>
          <w:t>…</w:t>
        </w:r>
      </w:ins>
      <w:ins w:id="63" w:author="SysAdmin" w:date="2014-08-22T10:53:00Z">
        <w:r w:rsidR="005B5E80">
          <w:rPr>
            <w:rFonts w:ascii="Times New Roman" w:hAnsi="Times New Roman" w:cs="Times New Roman"/>
            <w:color w:val="111D18"/>
            <w:sz w:val="22"/>
            <w:szCs w:val="22"/>
            <w:lang w:bidi="he-IL"/>
          </w:rPr>
          <w:t>………</w:t>
        </w:r>
        <w:r w:rsidR="005B5E80">
          <w:rPr>
            <w:rFonts w:ascii="Times New Roman" w:hAnsi="Times New Roman" w:cs="Times New Roman"/>
            <w:color w:val="111D18"/>
            <w:sz w:val="22"/>
            <w:szCs w:val="22"/>
            <w:lang w:bidi="he-IL"/>
          </w:rPr>
          <w:t>.</w:t>
        </w:r>
      </w:ins>
      <w:r w:rsidR="00870958" w:rsidRPr="00981BDF">
        <w:rPr>
          <w:rFonts w:ascii="Times New Roman" w:hAnsi="Times New Roman" w:cs="Times New Roman"/>
          <w:color w:val="111D18"/>
          <w:sz w:val="22"/>
          <w:szCs w:val="22"/>
          <w:lang w:bidi="he-IL"/>
        </w:rPr>
        <w:t>"</w:t>
      </w:r>
      <w:r w:rsidR="00870958">
        <w:rPr>
          <w:rFonts w:ascii="Times New Roman" w:hAnsi="Times New Roman" w:cs="Times New Roman"/>
          <w:color w:val="111D18"/>
          <w:sz w:val="22"/>
          <w:szCs w:val="22"/>
          <w:lang w:bidi="he-IL"/>
        </w:rPr>
        <w:t>, вписана</w:t>
      </w:r>
      <w:r w:rsidR="00870958" w:rsidRPr="00981BDF">
        <w:rPr>
          <w:rFonts w:ascii="Times New Roman" w:hAnsi="Times New Roman" w:cs="Times New Roman"/>
          <w:color w:val="111D18"/>
          <w:sz w:val="22"/>
          <w:szCs w:val="22"/>
          <w:lang w:bidi="he-IL"/>
        </w:rPr>
        <w:t xml:space="preserve"> в Търговския регистър</w:t>
      </w:r>
      <w:r w:rsidR="00870958">
        <w:rPr>
          <w:rFonts w:ascii="Times New Roman" w:hAnsi="Times New Roman" w:cs="Times New Roman"/>
          <w:color w:val="111D18"/>
          <w:sz w:val="22"/>
          <w:szCs w:val="22"/>
          <w:lang w:bidi="he-IL"/>
        </w:rPr>
        <w:t xml:space="preserve"> към Агенция по вписванията с ЕИК </w:t>
      </w:r>
      <w:r w:rsidR="00870958" w:rsidRPr="00981BDF">
        <w:rPr>
          <w:rFonts w:ascii="Times New Roman" w:hAnsi="Times New Roman" w:cs="Times New Roman"/>
          <w:color w:val="111D18"/>
          <w:sz w:val="22"/>
          <w:szCs w:val="22"/>
          <w:lang w:bidi="he-IL"/>
        </w:rPr>
        <w:t xml:space="preserve"> със седалище и адрес на управление</w:t>
      </w:r>
      <w:r w:rsidR="00870958">
        <w:rPr>
          <w:rFonts w:ascii="Times New Roman" w:hAnsi="Times New Roman" w:cs="Times New Roman"/>
          <w:color w:val="111D18"/>
          <w:sz w:val="22"/>
          <w:szCs w:val="22"/>
          <w:lang w:bidi="he-IL"/>
        </w:rPr>
        <w:t xml:space="preserve">: </w:t>
      </w:r>
      <w:r w:rsidR="00870958" w:rsidRPr="00981BDF">
        <w:rPr>
          <w:rFonts w:ascii="Times New Roman" w:hAnsi="Times New Roman" w:cs="Times New Roman"/>
          <w:color w:val="111D18"/>
          <w:sz w:val="22"/>
          <w:szCs w:val="22"/>
          <w:lang w:bidi="he-IL"/>
        </w:rPr>
        <w:t>гр. София</w:t>
      </w:r>
      <w:r w:rsidR="00870958">
        <w:rPr>
          <w:rFonts w:ascii="Times New Roman" w:hAnsi="Times New Roman" w:cs="Times New Roman"/>
          <w:color w:val="111D18"/>
          <w:sz w:val="22"/>
          <w:szCs w:val="22"/>
          <w:lang w:bidi="he-IL"/>
        </w:rPr>
        <w:t xml:space="preserve">, </w:t>
      </w:r>
      <w:r w:rsidR="00870958" w:rsidRPr="00981BDF">
        <w:rPr>
          <w:rFonts w:ascii="Times New Roman" w:hAnsi="Times New Roman" w:cs="Times New Roman"/>
          <w:color w:val="111D18"/>
          <w:sz w:val="22"/>
          <w:szCs w:val="22"/>
          <w:lang w:bidi="he-IL"/>
        </w:rPr>
        <w:t xml:space="preserve"> </w:t>
      </w:r>
      <w:r w:rsidR="00870958">
        <w:rPr>
          <w:rFonts w:ascii="Times New Roman" w:hAnsi="Times New Roman" w:cs="Times New Roman"/>
          <w:color w:val="111D18"/>
          <w:sz w:val="22"/>
          <w:szCs w:val="22"/>
          <w:lang w:bidi="he-IL"/>
        </w:rPr>
        <w:t xml:space="preserve">(„“) (по-долу „Съобщението“) и  </w:t>
      </w:r>
      <w:r w:rsidR="00F13788">
        <w:rPr>
          <w:rFonts w:ascii="Times New Roman" w:hAnsi="Times New Roman" w:cs="Times New Roman"/>
          <w:color w:val="111D18"/>
          <w:sz w:val="22"/>
          <w:szCs w:val="22"/>
          <w:lang w:bidi="he-IL"/>
        </w:rPr>
        <w:t xml:space="preserve">изпълнението на чл. 19 и </w:t>
      </w:r>
      <w:r w:rsidR="00870958" w:rsidRPr="00311C16">
        <w:rPr>
          <w:rFonts w:ascii="Times New Roman" w:hAnsi="Times New Roman" w:cs="Times New Roman"/>
          <w:color w:val="111D18"/>
          <w:sz w:val="22"/>
          <w:szCs w:val="22"/>
          <w:lang w:bidi="he-IL"/>
        </w:rPr>
        <w:t xml:space="preserve">се </w:t>
      </w:r>
      <w:r w:rsidR="00870958" w:rsidRPr="00311C16">
        <w:rPr>
          <w:rFonts w:ascii="Times New Roman" w:hAnsi="Times New Roman" w:cs="Times New Roman"/>
          <w:color w:val="000400"/>
          <w:sz w:val="22"/>
          <w:szCs w:val="22"/>
          <w:lang w:bidi="he-IL"/>
        </w:rPr>
        <w:t>с</w:t>
      </w:r>
      <w:r w:rsidR="00870958" w:rsidRPr="00311C16">
        <w:rPr>
          <w:rFonts w:ascii="Times New Roman" w:hAnsi="Times New Roman" w:cs="Times New Roman"/>
          <w:color w:val="111D18"/>
          <w:sz w:val="22"/>
          <w:szCs w:val="22"/>
          <w:lang w:bidi="he-IL"/>
        </w:rPr>
        <w:t xml:space="preserve">ключва за </w:t>
      </w:r>
      <w:r w:rsidR="00870958" w:rsidRPr="00CE1688">
        <w:rPr>
          <w:rFonts w:ascii="Times New Roman" w:hAnsi="Times New Roman" w:cs="Times New Roman"/>
          <w:color w:val="000000" w:themeColor="text1"/>
          <w:sz w:val="22"/>
          <w:szCs w:val="22"/>
          <w:lang w:bidi="he-IL"/>
        </w:rPr>
        <w:t>срок от една година</w:t>
      </w:r>
      <w:r w:rsidR="00870958">
        <w:rPr>
          <w:rFonts w:ascii="Times New Roman" w:hAnsi="Times New Roman" w:cs="Times New Roman"/>
          <w:color w:val="000000" w:themeColor="text1"/>
          <w:sz w:val="22"/>
          <w:szCs w:val="22"/>
          <w:lang w:bidi="he-IL"/>
        </w:rPr>
        <w:t>, считано от датата на влизането му в сила (т.е. от получаване от страна на БАНКАТА на Съобщението).</w:t>
      </w:r>
    </w:p>
    <w:p w:rsidR="00CE1CAA" w:rsidRPr="005B5E80" w:rsidRDefault="00CE1CAA" w:rsidP="00CE1CAA">
      <w:pPr>
        <w:spacing w:after="0" w:line="240" w:lineRule="auto"/>
        <w:jc w:val="both"/>
        <w:rPr>
          <w:rFonts w:ascii="Arial" w:eastAsia="Times New Roman" w:hAnsi="Arial" w:cs="Times New Roman"/>
          <w:szCs w:val="20"/>
        </w:rPr>
      </w:pPr>
    </w:p>
    <w:p w:rsidR="00CE1CAA" w:rsidRPr="00CE1CAA" w:rsidRDefault="00CE1CAA" w:rsidP="00CE1CAA">
      <w:pPr>
        <w:spacing w:after="0" w:line="240" w:lineRule="auto"/>
        <w:jc w:val="both"/>
        <w:rPr>
          <w:rFonts w:ascii="Arial" w:eastAsia="Times New Roman" w:hAnsi="Arial" w:cs="Times New Roman"/>
          <w:szCs w:val="20"/>
          <w:lang w:val="ru-RU"/>
        </w:rPr>
      </w:pPr>
      <w:r w:rsidRPr="00CE1CAA">
        <w:rPr>
          <w:rFonts w:ascii="Arial" w:eastAsia="Times New Roman" w:hAnsi="Arial" w:cs="Times New Roman"/>
          <w:szCs w:val="20"/>
          <w:lang w:val="ru-RU"/>
        </w:rPr>
        <w:tab/>
      </w:r>
      <w:r w:rsidRPr="00CE1CAA">
        <w:rPr>
          <w:rFonts w:ascii="Arial" w:eastAsia="Times New Roman" w:hAnsi="Arial" w:cs="Times New Roman"/>
          <w:b/>
          <w:szCs w:val="20"/>
          <w:lang w:val="ru-RU"/>
        </w:rPr>
        <w:t>Чл.11</w:t>
      </w:r>
      <w:r w:rsidRPr="00CE1CAA">
        <w:rPr>
          <w:rFonts w:ascii="Arial" w:eastAsia="Times New Roman" w:hAnsi="Arial" w:cs="Times New Roman"/>
          <w:szCs w:val="20"/>
          <w:lang w:val="ru-RU"/>
        </w:rPr>
        <w:t>. Договорът може да бъде прекратен:</w:t>
      </w:r>
    </w:p>
    <w:p w:rsidR="00CE1CAA" w:rsidRPr="00CE1CAA" w:rsidRDefault="00CE1CAA" w:rsidP="00CE1CAA">
      <w:pPr>
        <w:numPr>
          <w:ilvl w:val="0"/>
          <w:numId w:val="9"/>
        </w:numPr>
        <w:spacing w:before="100" w:after="100" w:line="240" w:lineRule="auto"/>
        <w:ind w:firstLine="720"/>
        <w:contextualSpacing/>
        <w:jc w:val="both"/>
        <w:rPr>
          <w:rFonts w:ascii="Arial" w:eastAsia="Times New Roman" w:hAnsi="Arial" w:cs="Times New Roman"/>
          <w:color w:val="000000"/>
          <w:szCs w:val="20"/>
        </w:rPr>
      </w:pPr>
      <w:r w:rsidRPr="00CE1CAA">
        <w:rPr>
          <w:rFonts w:ascii="Arial" w:eastAsia="Times New Roman" w:hAnsi="Arial" w:cs="Times New Roman"/>
          <w:color w:val="000000"/>
          <w:szCs w:val="20"/>
        </w:rPr>
        <w:lastRenderedPageBreak/>
        <w:t>По взаимно съгласие на страните.</w:t>
      </w:r>
    </w:p>
    <w:p w:rsidR="00CE1CAA" w:rsidRPr="00CE1CAA" w:rsidRDefault="00CE1CAA" w:rsidP="00CE1CAA">
      <w:pPr>
        <w:numPr>
          <w:ilvl w:val="0"/>
          <w:numId w:val="9"/>
        </w:numPr>
        <w:spacing w:before="100" w:after="100" w:line="240" w:lineRule="auto"/>
        <w:ind w:firstLine="720"/>
        <w:contextualSpacing/>
        <w:jc w:val="both"/>
        <w:rPr>
          <w:rFonts w:ascii="Arial" w:eastAsia="Times New Roman" w:hAnsi="Arial" w:cs="Times New Roman"/>
          <w:color w:val="000000"/>
          <w:szCs w:val="20"/>
        </w:rPr>
      </w:pPr>
      <w:r w:rsidRPr="00CE1CAA">
        <w:rPr>
          <w:rFonts w:ascii="Arial" w:eastAsia="Times New Roman" w:hAnsi="Arial" w:cs="Times New Roman"/>
          <w:color w:val="000000"/>
          <w:szCs w:val="20"/>
        </w:rPr>
        <w:t>По искане на една от страните, с едномесечно писмено предизвестие, отправено до другата страна.</w:t>
      </w:r>
    </w:p>
    <w:p w:rsidR="00CE1CAA" w:rsidRPr="00CE1CAA" w:rsidRDefault="00CE1CAA" w:rsidP="00CE1CAA">
      <w:pPr>
        <w:numPr>
          <w:ilvl w:val="0"/>
          <w:numId w:val="9"/>
        </w:numPr>
        <w:spacing w:before="100" w:after="100" w:line="240" w:lineRule="auto"/>
        <w:ind w:firstLine="720"/>
        <w:contextualSpacing/>
        <w:jc w:val="both"/>
        <w:rPr>
          <w:rFonts w:ascii="Arial" w:eastAsia="Times New Roman" w:hAnsi="Arial" w:cs="Times New Roman"/>
          <w:color w:val="000000"/>
          <w:szCs w:val="20"/>
        </w:rPr>
      </w:pPr>
      <w:r w:rsidRPr="00CE1CAA">
        <w:rPr>
          <w:rFonts w:ascii="Arial" w:eastAsia="Times New Roman" w:hAnsi="Arial" w:cs="Times New Roman"/>
          <w:color w:val="000000"/>
          <w:szCs w:val="20"/>
        </w:rPr>
        <w:t>Автоматично – с прекратяването на договора за разплащателната сметка, посочена в чл.1. или с прекратяването на договора за предоставяне и ползване на услугата Интернет банкиране</w:t>
      </w:r>
    </w:p>
    <w:p w:rsidR="00CE1CAA" w:rsidRPr="00CE1CAA" w:rsidRDefault="00CE1CAA" w:rsidP="00CE1CAA">
      <w:pPr>
        <w:spacing w:after="0" w:line="240" w:lineRule="auto"/>
        <w:ind w:left="1080"/>
        <w:jc w:val="both"/>
        <w:rPr>
          <w:rFonts w:ascii="Arial" w:eastAsia="Times New Roman" w:hAnsi="Arial" w:cs="Times New Roman"/>
          <w:szCs w:val="20"/>
          <w:lang w:val="ru-RU"/>
        </w:rPr>
      </w:pPr>
    </w:p>
    <w:p w:rsidR="00CE1CAA" w:rsidRPr="00CE1CAA" w:rsidRDefault="00CE1CAA" w:rsidP="00CE1CAA">
      <w:pPr>
        <w:spacing w:after="0" w:line="240" w:lineRule="auto"/>
        <w:ind w:left="720"/>
        <w:jc w:val="both"/>
        <w:rPr>
          <w:rFonts w:ascii="Arial" w:eastAsia="Times New Roman" w:hAnsi="Arial" w:cs="Times New Roman"/>
          <w:szCs w:val="20"/>
          <w:lang w:val="ru-RU"/>
        </w:rPr>
      </w:pPr>
    </w:p>
    <w:p w:rsidR="00CE1CAA" w:rsidRPr="00CE1CAA" w:rsidRDefault="00CE1CAA" w:rsidP="00CE1CAA">
      <w:pPr>
        <w:spacing w:after="0" w:line="240" w:lineRule="auto"/>
        <w:ind w:left="720"/>
        <w:jc w:val="both"/>
        <w:rPr>
          <w:rFonts w:ascii="Arial" w:eastAsia="Times New Roman" w:hAnsi="Arial" w:cs="Times New Roman"/>
          <w:szCs w:val="20"/>
          <w:lang w:val="ru-RU"/>
        </w:rPr>
      </w:pPr>
    </w:p>
    <w:p w:rsidR="00CE1CAA" w:rsidRPr="00CE1CAA" w:rsidRDefault="00CE1CAA" w:rsidP="00CE1CAA">
      <w:pPr>
        <w:spacing w:after="0" w:line="240" w:lineRule="auto"/>
        <w:jc w:val="center"/>
        <w:rPr>
          <w:rFonts w:ascii="Arial" w:eastAsia="Times New Roman" w:hAnsi="Arial" w:cs="Times New Roman"/>
          <w:b/>
          <w:i/>
          <w:szCs w:val="20"/>
          <w:lang w:val="ru-RU"/>
        </w:rPr>
      </w:pPr>
      <w:r w:rsidRPr="00CE1CAA">
        <w:rPr>
          <w:rFonts w:ascii="Arial" w:eastAsia="Times New Roman" w:hAnsi="Arial" w:cs="Times New Roman"/>
          <w:b/>
          <w:i/>
          <w:szCs w:val="20"/>
          <w:lang w:val="en-US"/>
        </w:rPr>
        <w:t>V</w:t>
      </w:r>
      <w:r w:rsidRPr="00CE1CAA">
        <w:rPr>
          <w:rFonts w:ascii="Arial" w:eastAsia="Times New Roman" w:hAnsi="Arial" w:cs="Times New Roman"/>
          <w:b/>
          <w:i/>
          <w:szCs w:val="20"/>
        </w:rPr>
        <w:t>ІІ</w:t>
      </w:r>
      <w:r w:rsidRPr="00CE1CAA">
        <w:rPr>
          <w:rFonts w:ascii="Arial" w:eastAsia="Times New Roman" w:hAnsi="Arial" w:cs="Times New Roman"/>
          <w:b/>
          <w:i/>
          <w:szCs w:val="20"/>
          <w:lang w:val="ru-RU"/>
        </w:rPr>
        <w:t>.  ЗАЩИТА НА ЛИЧНИТЕ ДАННИ</w:t>
      </w:r>
    </w:p>
    <w:p w:rsidR="00CE1CAA" w:rsidRPr="00CE1CAA" w:rsidRDefault="00CE1CAA" w:rsidP="00CE1CAA">
      <w:pPr>
        <w:spacing w:after="0" w:line="240" w:lineRule="auto"/>
        <w:jc w:val="both"/>
        <w:rPr>
          <w:rFonts w:ascii="Arial" w:eastAsia="Times New Roman" w:hAnsi="Arial" w:cs="Times New Roman"/>
          <w:szCs w:val="20"/>
          <w:lang w:val="ru-RU"/>
        </w:rPr>
      </w:pPr>
    </w:p>
    <w:p w:rsidR="00CE1CAA" w:rsidRPr="00CE1CAA" w:rsidRDefault="00CE1CAA" w:rsidP="00CE1CAA">
      <w:pPr>
        <w:spacing w:after="0" w:line="240" w:lineRule="auto"/>
        <w:jc w:val="both"/>
        <w:rPr>
          <w:rFonts w:ascii="Arial" w:eastAsia="Times New Roman" w:hAnsi="Arial" w:cs="Times New Roman"/>
          <w:szCs w:val="20"/>
          <w:u w:val="single"/>
        </w:rPr>
      </w:pPr>
    </w:p>
    <w:p w:rsidR="00CE1CAA" w:rsidRPr="00CE1CAA" w:rsidRDefault="00CE1CAA" w:rsidP="00CE1CAA">
      <w:pPr>
        <w:spacing w:after="0" w:line="240" w:lineRule="auto"/>
        <w:ind w:firstLine="720"/>
        <w:jc w:val="both"/>
        <w:rPr>
          <w:rFonts w:ascii="Arial" w:eastAsia="Times New Roman" w:hAnsi="Arial" w:cs="Times New Roman"/>
          <w:szCs w:val="20"/>
        </w:rPr>
      </w:pPr>
      <w:r w:rsidRPr="00CE1CAA">
        <w:rPr>
          <w:rFonts w:ascii="Arial" w:eastAsia="Times New Roman" w:hAnsi="Arial" w:cs="Times New Roman"/>
          <w:b/>
          <w:szCs w:val="20"/>
        </w:rPr>
        <w:t>Чл.12.</w:t>
      </w:r>
      <w:r w:rsidRPr="00CE1CAA">
        <w:rPr>
          <w:rFonts w:ascii="Arial" w:eastAsia="Times New Roman" w:hAnsi="Arial" w:cs="Times New Roman"/>
          <w:szCs w:val="20"/>
        </w:rPr>
        <w:t xml:space="preserve"> За целите на договора се възприемат следните определения, касаещи лични данни: </w:t>
      </w:r>
    </w:p>
    <w:p w:rsidR="00CE1CAA" w:rsidRPr="00CE1CAA" w:rsidRDefault="00CE1CAA" w:rsidP="00CE1CAA">
      <w:pPr>
        <w:numPr>
          <w:ilvl w:val="0"/>
          <w:numId w:val="10"/>
        </w:numPr>
        <w:spacing w:before="100" w:after="100" w:line="240" w:lineRule="auto"/>
        <w:contextualSpacing/>
        <w:jc w:val="both"/>
        <w:rPr>
          <w:rFonts w:ascii="Arial" w:eastAsia="Times New Roman" w:hAnsi="Arial" w:cs="Times New Roman"/>
          <w:color w:val="000000"/>
          <w:szCs w:val="20"/>
        </w:rPr>
      </w:pPr>
      <w:r w:rsidRPr="00CE1CAA">
        <w:rPr>
          <w:rFonts w:ascii="Arial" w:eastAsia="Times New Roman" w:hAnsi="Arial" w:cs="Times New Roman"/>
          <w:color w:val="000000"/>
          <w:szCs w:val="20"/>
        </w:rPr>
        <w:t xml:space="preserve">„Лични данни” са всяка информация, отнасяща се до физическо лице, което е идентифицирано или може да бъде идентифицирано пряко или непряко чрез идентификационен номер или чрез един или повече специфични признаци. </w:t>
      </w:r>
    </w:p>
    <w:p w:rsidR="00CE1CAA" w:rsidRPr="00CE1CAA" w:rsidRDefault="00CE1CAA" w:rsidP="00CE1CAA">
      <w:pPr>
        <w:numPr>
          <w:ilvl w:val="0"/>
          <w:numId w:val="10"/>
        </w:numPr>
        <w:spacing w:before="100" w:after="100" w:line="240" w:lineRule="auto"/>
        <w:contextualSpacing/>
        <w:jc w:val="both"/>
        <w:rPr>
          <w:rFonts w:ascii="Arial" w:eastAsia="Times New Roman" w:hAnsi="Arial" w:cs="Times New Roman"/>
          <w:color w:val="000000"/>
          <w:szCs w:val="20"/>
        </w:rPr>
      </w:pPr>
      <w:r w:rsidRPr="00CE1CAA">
        <w:rPr>
          <w:rFonts w:ascii="Arial" w:eastAsia="Times New Roman" w:hAnsi="Arial" w:cs="Times New Roman"/>
          <w:color w:val="000000"/>
          <w:szCs w:val="20"/>
        </w:rPr>
        <w:t>"Обработване на лични данни" е всяко действие или съвкупност от действия, които могат да се извършват по отношение на личните данни с автоматични или други средства, като събиране, записване, организиране, съхраняване, адаптиране или изменение, възстановяване, консултиране, употреба, разкриване чрез предаване, разпространяване, предоставяне или по друг начин, актуализиране или комбиниране, блокиране, заличаване или унищожаване.</w:t>
      </w:r>
    </w:p>
    <w:p w:rsidR="00CE1CAA" w:rsidRPr="00CE1CAA" w:rsidRDefault="00CE1CAA" w:rsidP="00CE1CAA">
      <w:pPr>
        <w:numPr>
          <w:ilvl w:val="0"/>
          <w:numId w:val="10"/>
        </w:numPr>
        <w:spacing w:after="0" w:line="240" w:lineRule="auto"/>
        <w:contextualSpacing/>
        <w:jc w:val="both"/>
        <w:rPr>
          <w:rFonts w:ascii="Arial" w:eastAsia="Times New Roman" w:hAnsi="Arial" w:cs="Times New Roman"/>
          <w:color w:val="000000"/>
          <w:szCs w:val="20"/>
        </w:rPr>
      </w:pPr>
      <w:r w:rsidRPr="00CE1CAA">
        <w:rPr>
          <w:rFonts w:ascii="Arial" w:eastAsia="Times New Roman" w:hAnsi="Arial" w:cs="Times New Roman"/>
          <w:b/>
          <w:color w:val="000000"/>
          <w:szCs w:val="20"/>
        </w:rPr>
        <w:t>„</w:t>
      </w:r>
      <w:r w:rsidRPr="00CE1CAA">
        <w:rPr>
          <w:rFonts w:ascii="Arial" w:eastAsia="Times New Roman" w:hAnsi="Arial" w:cs="Times New Roman"/>
          <w:color w:val="000000"/>
          <w:szCs w:val="20"/>
        </w:rPr>
        <w:t>Администратор на лични данни” е физическо или юридическо лице, както и орган на държавната власт или на местното самоуправление, който сам или съвместно с друго лице определя целите и средствата за обработване на личните данни.</w:t>
      </w:r>
    </w:p>
    <w:p w:rsidR="00CE1CAA" w:rsidRPr="00CE1CAA" w:rsidRDefault="00CE1CAA" w:rsidP="00CE1CAA">
      <w:pPr>
        <w:spacing w:after="0" w:line="240" w:lineRule="auto"/>
        <w:jc w:val="both"/>
        <w:rPr>
          <w:rFonts w:ascii="Arial" w:eastAsia="Times New Roman" w:hAnsi="Arial" w:cs="Times New Roman"/>
          <w:color w:val="000000"/>
          <w:szCs w:val="20"/>
        </w:rPr>
      </w:pPr>
    </w:p>
    <w:p w:rsidR="00CE1CAA" w:rsidRPr="00CE1CAA" w:rsidRDefault="00CE1CAA" w:rsidP="00CE1CAA">
      <w:pPr>
        <w:numPr>
          <w:ilvl w:val="0"/>
          <w:numId w:val="10"/>
        </w:numPr>
        <w:spacing w:after="0" w:line="240" w:lineRule="auto"/>
        <w:contextualSpacing/>
        <w:jc w:val="both"/>
        <w:rPr>
          <w:rFonts w:ascii="Arial" w:eastAsia="Times New Roman" w:hAnsi="Arial" w:cs="Times New Roman"/>
          <w:color w:val="000000"/>
          <w:szCs w:val="20"/>
        </w:rPr>
      </w:pPr>
      <w:r w:rsidRPr="00CE1CAA">
        <w:rPr>
          <w:rFonts w:ascii="Arial" w:eastAsia="Times New Roman" w:hAnsi="Arial" w:cs="Times New Roman"/>
          <w:color w:val="000000"/>
          <w:szCs w:val="20"/>
        </w:rPr>
        <w:t>„Обработващ лични данни” е лице, което обработва лични данни от името на администратора на лични данни.</w:t>
      </w:r>
    </w:p>
    <w:p w:rsidR="00CE1CAA" w:rsidRPr="00CE1CAA" w:rsidRDefault="00CE1CAA" w:rsidP="00CE1CAA">
      <w:pPr>
        <w:spacing w:after="0" w:line="240" w:lineRule="auto"/>
        <w:ind w:left="720"/>
        <w:contextualSpacing/>
        <w:jc w:val="both"/>
        <w:rPr>
          <w:rFonts w:ascii="Arial" w:eastAsia="Times New Roman" w:hAnsi="Arial" w:cs="Times New Roman"/>
          <w:color w:val="000000"/>
          <w:szCs w:val="20"/>
        </w:rPr>
      </w:pPr>
    </w:p>
    <w:p w:rsidR="00CE1CAA" w:rsidRPr="00CE1CAA" w:rsidRDefault="00CE1CAA" w:rsidP="00CE1CAA">
      <w:pPr>
        <w:numPr>
          <w:ilvl w:val="0"/>
          <w:numId w:val="10"/>
        </w:numPr>
        <w:spacing w:after="0" w:line="240" w:lineRule="auto"/>
        <w:contextualSpacing/>
        <w:jc w:val="both"/>
        <w:rPr>
          <w:rFonts w:ascii="Arial" w:eastAsia="Times New Roman" w:hAnsi="Arial" w:cs="Times New Roman"/>
          <w:color w:val="000000"/>
          <w:szCs w:val="20"/>
        </w:rPr>
      </w:pPr>
      <w:r w:rsidRPr="00CE1CAA">
        <w:rPr>
          <w:rFonts w:ascii="Arial" w:eastAsia="Times New Roman" w:hAnsi="Arial" w:cs="Times New Roman"/>
          <w:color w:val="000000"/>
          <w:szCs w:val="20"/>
        </w:rPr>
        <w:t>"Трето лице" е физическо или юридическо лице, орган на държавна власт или на местно самоуправление, различен от физическото лице, за което се отнасят данните, от администратора на лични данни, от обработващия лични данни и от лицата, които под прякото ръководство на администратора или обработващия имат право да обработват лични данни.</w:t>
      </w:r>
    </w:p>
    <w:p w:rsidR="00CE1CAA" w:rsidRPr="00CE1CAA" w:rsidRDefault="00CE1CAA" w:rsidP="00CE1CAA">
      <w:pPr>
        <w:spacing w:after="0" w:line="240" w:lineRule="auto"/>
        <w:jc w:val="both"/>
        <w:rPr>
          <w:rFonts w:ascii="Arial" w:eastAsia="Times New Roman" w:hAnsi="Arial" w:cs="Arial"/>
          <w:b/>
          <w:szCs w:val="20"/>
        </w:rPr>
      </w:pP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Arial"/>
          <w:b/>
          <w:szCs w:val="20"/>
        </w:rPr>
        <w:t>Чл.13.</w:t>
      </w:r>
      <w:r w:rsidRPr="00CE1CAA">
        <w:rPr>
          <w:rFonts w:ascii="Arial" w:eastAsia="Times New Roman" w:hAnsi="Arial" w:cs="Arial"/>
          <w:szCs w:val="20"/>
        </w:rPr>
        <w:t xml:space="preserve"> С подписване на настоящия договор страните декларират, че са спазили и ще спазват за в бъдеще относимите разпоредби на нормативните актове, уреждащи защитата на лични данни по отношение на данните, обработвани за целите на изпълнението на настоящия договор.</w:t>
      </w:r>
    </w:p>
    <w:p w:rsidR="00CE1CAA" w:rsidRPr="00CE1CAA" w:rsidRDefault="00CE1CAA" w:rsidP="00CE1CAA">
      <w:pPr>
        <w:spacing w:after="0" w:line="240" w:lineRule="auto"/>
        <w:jc w:val="both"/>
        <w:rPr>
          <w:rFonts w:ascii="Arial" w:eastAsia="Times New Roman" w:hAnsi="Arial" w:cs="Arial"/>
          <w:b/>
          <w:szCs w:val="20"/>
        </w:rPr>
      </w:pP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Arial"/>
          <w:b/>
          <w:szCs w:val="20"/>
        </w:rPr>
        <w:t xml:space="preserve">Чл.14. </w:t>
      </w:r>
      <w:r w:rsidRPr="00CE1CAA">
        <w:rPr>
          <w:rFonts w:ascii="Arial" w:eastAsia="Times New Roman" w:hAnsi="Arial" w:cs="Arial"/>
          <w:szCs w:val="20"/>
        </w:rPr>
        <w:t>При обработване на лични данни, за целите на изпълнение на настоящия договор, ВЪЗЛОЖИТЕЛЯТ – администратор на лични данни, определя БАНКАТА за обработващ лични данни.</w:t>
      </w:r>
    </w:p>
    <w:p w:rsidR="00CE1CAA" w:rsidRPr="00CE1CAA" w:rsidRDefault="00CE1CAA" w:rsidP="00CE1CAA">
      <w:pPr>
        <w:spacing w:before="100" w:after="100" w:line="240" w:lineRule="auto"/>
        <w:ind w:firstLine="720"/>
        <w:jc w:val="both"/>
        <w:rPr>
          <w:rFonts w:ascii="Arial" w:eastAsia="Times New Roman" w:hAnsi="Arial" w:cs="Times New Roman"/>
          <w:color w:val="000000"/>
          <w:szCs w:val="20"/>
        </w:rPr>
      </w:pPr>
      <w:r w:rsidRPr="00CE1CAA">
        <w:rPr>
          <w:rFonts w:ascii="Arial" w:eastAsia="Times New Roman" w:hAnsi="Arial" w:cs="Times New Roman"/>
          <w:b/>
          <w:color w:val="000000"/>
          <w:szCs w:val="20"/>
        </w:rPr>
        <w:t>Чл.15.</w:t>
      </w:r>
      <w:r w:rsidRPr="00CE1CAA">
        <w:rPr>
          <w:rFonts w:ascii="Arial" w:eastAsia="Times New Roman" w:hAnsi="Arial" w:cs="Times New Roman"/>
          <w:color w:val="000000"/>
          <w:szCs w:val="20"/>
        </w:rPr>
        <w:t xml:space="preserve"> За целите на изпълнение на настоящия договор се обработват лични данни на служители на ВЪЗЛОЖИТЕЛЯ, които са имена, ЕГН, адрес, телефон, паспортни данни на лицето, гражданство, заемана позиция в , професионална област, професия, номер на банкова сметка и др.</w:t>
      </w: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Arial"/>
          <w:b/>
          <w:szCs w:val="20"/>
        </w:rPr>
        <w:t xml:space="preserve">Чл.16. </w:t>
      </w:r>
      <w:r w:rsidRPr="00CE1CAA">
        <w:rPr>
          <w:rFonts w:ascii="Arial" w:eastAsia="Times New Roman" w:hAnsi="Arial" w:cs="Arial"/>
          <w:szCs w:val="20"/>
        </w:rPr>
        <w:t>/1/</w:t>
      </w:r>
      <w:r w:rsidRPr="00CE1CAA">
        <w:rPr>
          <w:rFonts w:ascii="Arial" w:eastAsia="Times New Roman" w:hAnsi="Arial" w:cs="Arial"/>
          <w:b/>
          <w:szCs w:val="20"/>
        </w:rPr>
        <w:t xml:space="preserve"> </w:t>
      </w:r>
      <w:r w:rsidRPr="00CE1CAA">
        <w:rPr>
          <w:rFonts w:ascii="Arial" w:eastAsia="Times New Roman" w:hAnsi="Arial" w:cs="Arial"/>
          <w:szCs w:val="20"/>
        </w:rPr>
        <w:t xml:space="preserve">ВЪЗЛОЖИТЕЛЯТ задължава </w:t>
      </w:r>
      <w:r w:rsidRPr="00CE1CAA">
        <w:rPr>
          <w:rFonts w:ascii="Arial" w:eastAsia="Times New Roman" w:hAnsi="Arial" w:cs="Arial"/>
          <w:szCs w:val="20"/>
          <w:lang w:val="ru-RU"/>
        </w:rPr>
        <w:t>БАНКАТА</w:t>
      </w:r>
      <w:r w:rsidRPr="00CE1CAA">
        <w:rPr>
          <w:rFonts w:ascii="Arial" w:eastAsia="Times New Roman" w:hAnsi="Arial" w:cs="Arial"/>
          <w:szCs w:val="20"/>
        </w:rPr>
        <w:t xml:space="preserve"> да обработва предоставените й лични данни единствено с цел изпълнение на настоящия договор </w:t>
      </w:r>
    </w:p>
    <w:p w:rsidR="00CE1CAA" w:rsidRPr="00CE1CAA" w:rsidRDefault="00CE1CAA" w:rsidP="00CE1CAA">
      <w:pPr>
        <w:spacing w:before="100" w:after="100" w:line="240" w:lineRule="auto"/>
        <w:ind w:firstLine="720"/>
        <w:jc w:val="both"/>
        <w:rPr>
          <w:rFonts w:ascii="Arial" w:eastAsia="Times New Roman" w:hAnsi="Arial" w:cs="Times New Roman"/>
          <w:color w:val="000000"/>
          <w:szCs w:val="20"/>
        </w:rPr>
      </w:pPr>
      <w:r w:rsidRPr="00CE1CAA">
        <w:rPr>
          <w:rFonts w:ascii="Arial" w:eastAsia="Times New Roman" w:hAnsi="Arial" w:cs="Times New Roman"/>
          <w:color w:val="000000"/>
          <w:szCs w:val="20"/>
        </w:rPr>
        <w:lastRenderedPageBreak/>
        <w:t xml:space="preserve">/2/ </w:t>
      </w:r>
      <w:r w:rsidRPr="00CE1CAA">
        <w:rPr>
          <w:rFonts w:ascii="Arial" w:eastAsia="Times New Roman" w:hAnsi="Arial" w:cs="Times New Roman"/>
          <w:szCs w:val="20"/>
          <w:lang w:val="ru-RU"/>
        </w:rPr>
        <w:t>БАНКАТА</w:t>
      </w:r>
      <w:r w:rsidRPr="00CE1CAA">
        <w:rPr>
          <w:rFonts w:ascii="Arial" w:eastAsia="Times New Roman" w:hAnsi="Arial" w:cs="Times New Roman"/>
          <w:color w:val="000000"/>
          <w:szCs w:val="20"/>
        </w:rPr>
        <w:t xml:space="preserve"> може да обработва личните данни допълнително на самостоятелно основание по силата на действащото законодателство.</w:t>
      </w:r>
    </w:p>
    <w:p w:rsidR="00CE1CAA" w:rsidRPr="00CE1CAA" w:rsidRDefault="00CE1CAA" w:rsidP="00CE1CAA">
      <w:pPr>
        <w:spacing w:before="100" w:after="100" w:line="240" w:lineRule="auto"/>
        <w:ind w:firstLine="720"/>
        <w:jc w:val="both"/>
        <w:rPr>
          <w:rFonts w:ascii="Arial" w:eastAsia="Times New Roman" w:hAnsi="Arial" w:cs="Times New Roman"/>
          <w:color w:val="000000"/>
          <w:szCs w:val="20"/>
        </w:rPr>
      </w:pPr>
      <w:r w:rsidRPr="00CE1CAA">
        <w:rPr>
          <w:rFonts w:ascii="Arial" w:eastAsia="Times New Roman" w:hAnsi="Arial" w:cs="Times New Roman"/>
          <w:color w:val="000000"/>
          <w:szCs w:val="20"/>
        </w:rPr>
        <w:t>/3/ ВЪЗЛОЖИТЕЛЯТ задължава Банката да прилага необходимите технически и организационни мерки, за да защити данните от случайно или незаконно унищожаване, или от случайна загуба, от неправомерен достъп, изменение или разпространение, както и от други незаконни форми на обработване.</w:t>
      </w:r>
    </w:p>
    <w:p w:rsidR="00CE1CAA" w:rsidRPr="00CE1CAA" w:rsidRDefault="00CE1CAA" w:rsidP="00CE1CAA">
      <w:pPr>
        <w:spacing w:before="100" w:after="100" w:line="240" w:lineRule="auto"/>
        <w:ind w:firstLine="720"/>
        <w:jc w:val="both"/>
        <w:rPr>
          <w:rFonts w:ascii="Arial" w:eastAsia="Times New Roman" w:hAnsi="Arial" w:cs="Times New Roman"/>
          <w:color w:val="000000"/>
          <w:szCs w:val="20"/>
        </w:rPr>
      </w:pPr>
      <w:r w:rsidRPr="00CE1CAA">
        <w:rPr>
          <w:rFonts w:ascii="Arial" w:eastAsia="Times New Roman" w:hAnsi="Arial" w:cs="Times New Roman"/>
          <w:color w:val="000000"/>
          <w:szCs w:val="20"/>
        </w:rPr>
        <w:t>/4/ При предаване на данни по електронен път, ВЪЗЛОЖИТЕЛЯТ и БАНКАТА взимат специални мерки за защита.</w:t>
      </w:r>
    </w:p>
    <w:p w:rsidR="00CE1CAA" w:rsidRPr="00CE1CAA" w:rsidRDefault="00CE1CAA" w:rsidP="00CE1CAA">
      <w:pPr>
        <w:spacing w:after="0" w:line="240" w:lineRule="auto"/>
        <w:jc w:val="both"/>
        <w:rPr>
          <w:rFonts w:ascii="Arial" w:eastAsia="Times New Roman" w:hAnsi="Arial" w:cs="Arial"/>
          <w:b/>
          <w:szCs w:val="20"/>
        </w:rPr>
      </w:pPr>
    </w:p>
    <w:p w:rsidR="00CE1CAA" w:rsidRPr="00CE1CAA" w:rsidRDefault="00CE1CAA" w:rsidP="00CE1CAA">
      <w:pPr>
        <w:spacing w:after="0" w:line="240" w:lineRule="auto"/>
        <w:jc w:val="both"/>
        <w:rPr>
          <w:rFonts w:ascii="Arial" w:eastAsia="Times New Roman" w:hAnsi="Arial" w:cs="Arial"/>
          <w:b/>
          <w:szCs w:val="20"/>
        </w:rPr>
      </w:pPr>
    </w:p>
    <w:p w:rsidR="00CE1CAA" w:rsidRPr="00CE1CAA" w:rsidRDefault="00CE1CAA" w:rsidP="00CE1CAA">
      <w:pPr>
        <w:spacing w:after="0" w:line="240" w:lineRule="auto"/>
        <w:jc w:val="both"/>
        <w:rPr>
          <w:rFonts w:ascii="Arial" w:eastAsia="Times New Roman" w:hAnsi="Arial" w:cs="Arial"/>
          <w:b/>
          <w:szCs w:val="20"/>
        </w:rPr>
      </w:pPr>
    </w:p>
    <w:p w:rsidR="00CE1CAA" w:rsidRPr="00CE1CAA" w:rsidRDefault="00CE1CAA" w:rsidP="00CE1CAA">
      <w:pPr>
        <w:spacing w:after="0" w:line="240" w:lineRule="auto"/>
        <w:jc w:val="both"/>
        <w:rPr>
          <w:rFonts w:ascii="Arial" w:eastAsia="Times New Roman" w:hAnsi="Arial" w:cs="Times New Roman"/>
          <w:szCs w:val="20"/>
          <w:u w:val="single"/>
        </w:rPr>
      </w:pPr>
    </w:p>
    <w:p w:rsidR="00CE1CAA" w:rsidRPr="00CE1CAA" w:rsidRDefault="00CE1CAA" w:rsidP="00CE1CAA">
      <w:pPr>
        <w:spacing w:after="0" w:line="240" w:lineRule="auto"/>
        <w:jc w:val="center"/>
        <w:rPr>
          <w:rFonts w:ascii="Arial" w:eastAsia="Times New Roman" w:hAnsi="Arial" w:cs="Times New Roman"/>
          <w:b/>
          <w:i/>
          <w:szCs w:val="20"/>
        </w:rPr>
      </w:pPr>
    </w:p>
    <w:p w:rsidR="00CE1CAA" w:rsidRPr="00CE1CAA" w:rsidRDefault="00CE1CAA" w:rsidP="00CE1CAA">
      <w:pPr>
        <w:spacing w:after="0" w:line="240" w:lineRule="auto"/>
        <w:jc w:val="center"/>
        <w:rPr>
          <w:rFonts w:ascii="Arial" w:eastAsia="Times New Roman" w:hAnsi="Arial" w:cs="Times New Roman"/>
          <w:b/>
          <w:i/>
          <w:szCs w:val="20"/>
          <w:lang w:val="ru-RU"/>
        </w:rPr>
      </w:pPr>
      <w:r w:rsidRPr="00CE1CAA">
        <w:rPr>
          <w:rFonts w:ascii="Arial" w:eastAsia="Times New Roman" w:hAnsi="Arial" w:cs="Times New Roman"/>
          <w:b/>
          <w:i/>
          <w:szCs w:val="20"/>
          <w:lang w:val="en-US"/>
        </w:rPr>
        <w:t>VIII</w:t>
      </w:r>
      <w:r w:rsidRPr="00CE1CAA">
        <w:rPr>
          <w:rFonts w:ascii="Arial" w:eastAsia="Times New Roman" w:hAnsi="Arial" w:cs="Times New Roman"/>
          <w:b/>
          <w:i/>
          <w:szCs w:val="20"/>
          <w:lang w:val="ru-RU"/>
        </w:rPr>
        <w:t xml:space="preserve">.  ДОПЪЛНИТЕЛНИ РАЗПОРЕДБИ </w:t>
      </w:r>
    </w:p>
    <w:p w:rsidR="00CE1CAA" w:rsidRPr="00CE1CAA" w:rsidRDefault="00CE1CAA" w:rsidP="00CE1CAA">
      <w:pPr>
        <w:spacing w:after="0" w:line="240" w:lineRule="auto"/>
        <w:jc w:val="center"/>
        <w:rPr>
          <w:rFonts w:ascii="Arial" w:eastAsia="Times New Roman" w:hAnsi="Arial" w:cs="Times New Roman"/>
          <w:b/>
          <w:i/>
          <w:szCs w:val="20"/>
          <w:lang w:val="ru-RU"/>
        </w:rPr>
      </w:pP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Times New Roman"/>
          <w:b/>
          <w:szCs w:val="20"/>
          <w:lang w:val="ru-RU"/>
        </w:rPr>
        <w:t>Чл. 17.</w:t>
      </w:r>
      <w:r w:rsidRPr="00CE1CAA">
        <w:rPr>
          <w:rFonts w:ascii="Times New Roman" w:eastAsia="Times New Roman" w:hAnsi="Times New Roman" w:cs="Times New Roman"/>
          <w:szCs w:val="20"/>
          <w:lang w:val="en-US"/>
        </w:rPr>
        <w:t xml:space="preserve"> </w:t>
      </w:r>
      <w:r w:rsidRPr="00CE1CAA">
        <w:rPr>
          <w:rFonts w:ascii="Arial" w:eastAsia="Times New Roman" w:hAnsi="Arial" w:cs="Arial"/>
          <w:szCs w:val="20"/>
          <w:lang w:val="ru-RU"/>
        </w:rPr>
        <w:t xml:space="preserve">/1/ </w:t>
      </w:r>
      <w:r w:rsidRPr="00CE1CAA">
        <w:rPr>
          <w:rFonts w:ascii="Arial" w:eastAsia="Times New Roman" w:hAnsi="Arial" w:cs="Arial"/>
          <w:szCs w:val="20"/>
        </w:rPr>
        <w:t>За всички неуредени въпроси в настоящия договор се прилагат разпоредбите на договора за разплащателна сметка, посочена в чл.1,Общите условия за откриване, водене и закриване на банкови сметки на юридически лица, еднолични търговци, дружества по закона за задълженията и договорите, бюджетни предприятия и чуждестранни търговски представителства в „</w:t>
      </w:r>
      <w:ins w:id="64" w:author="SysAdmin" w:date="2014-08-22T10:54:00Z">
        <w:r w:rsidR="005B5E80">
          <w:rPr>
            <w:rFonts w:ascii="Arial" w:eastAsia="Times New Roman" w:hAnsi="Arial" w:cs="Arial"/>
            <w:szCs w:val="20"/>
          </w:rPr>
          <w:t>……</w:t>
        </w:r>
      </w:ins>
      <w:r w:rsidRPr="00CE1CAA">
        <w:rPr>
          <w:rFonts w:ascii="Arial" w:eastAsia="Times New Roman" w:hAnsi="Arial" w:cs="Arial"/>
          <w:szCs w:val="20"/>
        </w:rPr>
        <w:t>”</w:t>
      </w:r>
      <w:r w:rsidRPr="00CE1CAA">
        <w:rPr>
          <w:rFonts w:ascii="Arial" w:eastAsia="Times New Roman" w:hAnsi="Arial" w:cs="Arial"/>
          <w:szCs w:val="20"/>
          <w:lang w:val="en-US"/>
        </w:rPr>
        <w:t>,</w:t>
      </w:r>
      <w:r w:rsidRPr="00CE1CAA">
        <w:rPr>
          <w:rFonts w:ascii="Arial" w:eastAsia="Times New Roman" w:hAnsi="Arial" w:cs="Arial"/>
          <w:szCs w:val="20"/>
        </w:rPr>
        <w:t xml:space="preserve"> </w:t>
      </w:r>
      <w:r w:rsidRPr="00CE1CAA">
        <w:rPr>
          <w:rFonts w:ascii="Arial" w:eastAsia="Times New Roman" w:hAnsi="Arial" w:cs="Arial"/>
          <w:szCs w:val="20"/>
          <w:lang w:val="ru-RU"/>
        </w:rPr>
        <w:t>Договора за предоставяне и ползване на услугата Интернет банкиране  и Общите условия на „</w:t>
      </w:r>
      <w:ins w:id="65" w:author="SysAdmin" w:date="2014-08-22T11:12:00Z">
        <w:r w:rsidR="00F06F63">
          <w:rPr>
            <w:rFonts w:ascii="Arial" w:eastAsia="Times New Roman" w:hAnsi="Arial" w:cs="Arial"/>
            <w:szCs w:val="20"/>
          </w:rPr>
          <w:t>…</w:t>
        </w:r>
        <w:r w:rsidR="00F06F63">
          <w:rPr>
            <w:rFonts w:ascii="Arial" w:eastAsia="Times New Roman" w:hAnsi="Arial" w:cs="Arial"/>
            <w:szCs w:val="20"/>
          </w:rPr>
          <w:t>.</w:t>
        </w:r>
        <w:r w:rsidR="00F06F63">
          <w:rPr>
            <w:rFonts w:ascii="Arial" w:eastAsia="Times New Roman" w:hAnsi="Arial" w:cs="Arial"/>
            <w:szCs w:val="20"/>
            <w:lang w:val="ru-RU"/>
          </w:rPr>
          <w:t>..</w:t>
        </w:r>
      </w:ins>
      <w:r w:rsidRPr="00CE1CAA">
        <w:rPr>
          <w:rFonts w:ascii="Arial" w:eastAsia="Times New Roman" w:hAnsi="Arial" w:cs="Arial"/>
          <w:szCs w:val="20"/>
          <w:lang w:val="ru-RU"/>
        </w:rPr>
        <w:t>” за електронно банково обслужване “интернет банкиране” за индивидуални и корпоративни клиенти</w:t>
      </w:r>
      <w:r w:rsidRPr="00CE1CAA">
        <w:rPr>
          <w:rFonts w:ascii="Arial" w:eastAsia="Times New Roman" w:hAnsi="Arial" w:cs="Arial"/>
          <w:szCs w:val="20"/>
          <w:lang w:val="en-US"/>
        </w:rPr>
        <w:t xml:space="preserve">, </w:t>
      </w:r>
      <w:r w:rsidRPr="00CE1CAA">
        <w:rPr>
          <w:rFonts w:ascii="Arial" w:eastAsia="Times New Roman" w:hAnsi="Arial" w:cs="Arial"/>
          <w:szCs w:val="20"/>
        </w:rPr>
        <w:t>както и съответните относими разпоредби на българското законодателство.</w:t>
      </w:r>
    </w:p>
    <w:p w:rsidR="00CE1CAA" w:rsidRPr="00CE1CAA" w:rsidRDefault="00CE1CAA" w:rsidP="00CE1CAA">
      <w:pPr>
        <w:spacing w:after="0" w:line="240" w:lineRule="auto"/>
        <w:jc w:val="both"/>
        <w:rPr>
          <w:rFonts w:ascii="Arial" w:eastAsia="Times New Roman" w:hAnsi="Arial" w:cs="Arial"/>
          <w:szCs w:val="20"/>
          <w:lang w:val="ru-RU"/>
        </w:rPr>
      </w:pPr>
      <w:r w:rsidRPr="00CE1CAA">
        <w:rPr>
          <w:rFonts w:ascii="Arial" w:eastAsia="Times New Roman" w:hAnsi="Arial" w:cs="Times New Roman"/>
          <w:szCs w:val="20"/>
          <w:lang w:val="ru-RU"/>
        </w:rPr>
        <w:tab/>
        <w:t xml:space="preserve">/2/ </w:t>
      </w:r>
      <w:r w:rsidRPr="00CE1CAA">
        <w:rPr>
          <w:rFonts w:ascii="Arial" w:eastAsia="Times New Roman" w:hAnsi="Arial" w:cs="Arial"/>
          <w:szCs w:val="20"/>
          <w:lang w:val="ru-RU"/>
        </w:rPr>
        <w:t>При невъзможност за разрешаване на спор между страните чрез преговори,  същият се отнася за разрешаване по съдебен ред от компетентния български съд в град София.</w:t>
      </w:r>
    </w:p>
    <w:p w:rsidR="00CE1CAA" w:rsidRPr="00CE1CAA" w:rsidRDefault="00CE1CAA" w:rsidP="00CE1CAA">
      <w:pPr>
        <w:spacing w:after="0" w:line="240" w:lineRule="auto"/>
        <w:jc w:val="both"/>
        <w:rPr>
          <w:rFonts w:ascii="Arial" w:eastAsia="Times New Roman" w:hAnsi="Arial" w:cs="Arial"/>
          <w:szCs w:val="20"/>
          <w:lang w:val="ru-RU"/>
        </w:rPr>
      </w:pPr>
    </w:p>
    <w:p w:rsidR="00CE1CAA" w:rsidRPr="00CE1CAA" w:rsidRDefault="00CE1CAA" w:rsidP="00CE1CAA">
      <w:pPr>
        <w:spacing w:after="0" w:line="240" w:lineRule="auto"/>
        <w:jc w:val="both"/>
        <w:rPr>
          <w:rFonts w:ascii="Times New Roman" w:eastAsia="Times New Roman" w:hAnsi="Times New Roman" w:cs="Times New Roman"/>
          <w:sz w:val="20"/>
          <w:szCs w:val="20"/>
        </w:rPr>
      </w:pPr>
      <w:r w:rsidRPr="00CE1CAA">
        <w:rPr>
          <w:rFonts w:ascii="Times New Roman" w:eastAsia="Times New Roman" w:hAnsi="Times New Roman" w:cs="Times New Roman"/>
          <w:sz w:val="20"/>
          <w:szCs w:val="20"/>
        </w:rPr>
        <w:tab/>
      </w:r>
      <w:r w:rsidRPr="00CE1CAA">
        <w:rPr>
          <w:rFonts w:ascii="Arial" w:eastAsia="Times New Roman" w:hAnsi="Arial" w:cs="Times New Roman"/>
          <w:b/>
          <w:szCs w:val="20"/>
          <w:lang w:val="ru-RU"/>
        </w:rPr>
        <w:t xml:space="preserve">Чл.18. </w:t>
      </w:r>
      <w:r w:rsidRPr="00CE1CAA">
        <w:rPr>
          <w:rFonts w:ascii="Arial" w:eastAsia="Times New Roman" w:hAnsi="Arial" w:cs="Times New Roman"/>
          <w:szCs w:val="20"/>
          <w:lang w:val="ru-RU"/>
        </w:rPr>
        <w:t>С подписването на настоящия договор ВЪЗЛОЖИТЕЛЯТ декларира, че е спазено изискването по чл. 270 ал.3 от Кодекса на труда. БАНКАТА не носи каквато и да било отговорност пред служителите и/или трети лица, ако това изискване не е било спазено</w:t>
      </w:r>
      <w:r w:rsidRPr="00CE1CAA">
        <w:rPr>
          <w:rFonts w:ascii="Times New Roman" w:eastAsia="Times New Roman" w:hAnsi="Times New Roman" w:cs="Times New Roman"/>
          <w:sz w:val="20"/>
          <w:szCs w:val="20"/>
        </w:rPr>
        <w:t xml:space="preserve">. </w:t>
      </w:r>
    </w:p>
    <w:p w:rsidR="00CE1CAA" w:rsidRPr="00CE1CAA" w:rsidRDefault="00CE1CAA" w:rsidP="00CE1CAA">
      <w:pPr>
        <w:spacing w:after="0" w:line="240" w:lineRule="auto"/>
        <w:jc w:val="both"/>
        <w:rPr>
          <w:rFonts w:ascii="Times New Roman" w:eastAsia="Times New Roman" w:hAnsi="Times New Roman" w:cs="Times New Roman"/>
          <w:sz w:val="20"/>
          <w:szCs w:val="20"/>
        </w:rPr>
      </w:pPr>
    </w:p>
    <w:p w:rsidR="00CE1CAA" w:rsidRPr="00CE1CAA" w:rsidRDefault="00CE1CAA" w:rsidP="00CE1CAA">
      <w:pPr>
        <w:spacing w:after="0" w:line="240" w:lineRule="auto"/>
        <w:jc w:val="both"/>
        <w:rPr>
          <w:rFonts w:ascii="Times New Roman" w:eastAsia="Times New Roman" w:hAnsi="Times New Roman" w:cs="Times New Roman"/>
          <w:sz w:val="20"/>
          <w:szCs w:val="20"/>
        </w:rPr>
      </w:pPr>
      <w:r w:rsidRPr="00CE1CAA">
        <w:rPr>
          <w:rFonts w:ascii="Times New Roman" w:eastAsia="Times New Roman" w:hAnsi="Times New Roman" w:cs="Times New Roman"/>
          <w:sz w:val="20"/>
          <w:szCs w:val="20"/>
        </w:rPr>
        <w:tab/>
      </w:r>
      <w:r w:rsidRPr="00CE1CAA">
        <w:rPr>
          <w:rFonts w:ascii="Arial" w:eastAsia="Times New Roman" w:hAnsi="Arial" w:cs="Times New Roman"/>
          <w:b/>
          <w:szCs w:val="20"/>
          <w:lang w:val="ru-RU"/>
        </w:rPr>
        <w:t xml:space="preserve">Чл.19. </w:t>
      </w:r>
      <w:r w:rsidRPr="00CE1CAA">
        <w:rPr>
          <w:rFonts w:ascii="Arial" w:eastAsia="Times New Roman" w:hAnsi="Arial" w:cs="Times New Roman"/>
          <w:szCs w:val="20"/>
          <w:lang w:val="ru-RU"/>
        </w:rPr>
        <w:t xml:space="preserve">Настоящият договор влиза в сила само след сключването между ВЪЗЛОЖИТЕЛЯ и БАНКАТА на </w:t>
      </w:r>
      <w:r w:rsidRPr="00CE1CAA">
        <w:rPr>
          <w:rFonts w:ascii="Arial" w:eastAsia="Times New Roman" w:hAnsi="Arial" w:cs="Arial"/>
          <w:szCs w:val="20"/>
          <w:lang w:val="ru-RU"/>
        </w:rPr>
        <w:t>Договор за предоставяне и ползване на услугата Интернет банкиране</w:t>
      </w:r>
      <w:r w:rsidRPr="00CE1CAA">
        <w:rPr>
          <w:rFonts w:ascii="Arial" w:eastAsia="Times New Roman" w:hAnsi="Arial" w:cs="Times New Roman"/>
          <w:szCs w:val="20"/>
          <w:lang w:val="ru-RU"/>
        </w:rPr>
        <w:t xml:space="preserve"> и предаването на съответната скреч карта на ВЪЗЛОЖИТЕЛЯ. </w:t>
      </w:r>
    </w:p>
    <w:p w:rsidR="00CE1CAA" w:rsidRPr="00CE1CAA" w:rsidRDefault="00CE1CAA" w:rsidP="00CE1CAA">
      <w:pPr>
        <w:spacing w:after="0" w:line="240" w:lineRule="auto"/>
        <w:ind w:firstLine="720"/>
        <w:jc w:val="both"/>
        <w:rPr>
          <w:rFonts w:ascii="Arial" w:eastAsia="Times New Roman" w:hAnsi="Arial" w:cs="Times New Roman"/>
          <w:szCs w:val="20"/>
          <w:lang w:val="ru-RU"/>
        </w:rPr>
      </w:pPr>
      <w:r w:rsidRPr="00CE1CAA">
        <w:rPr>
          <w:rFonts w:ascii="Arial" w:eastAsia="Times New Roman" w:hAnsi="Arial" w:cs="Times New Roman"/>
          <w:szCs w:val="20"/>
          <w:lang w:val="ru-RU"/>
        </w:rPr>
        <w:t>Настоящият договор се сключи в два еднообразни екземпляра, по един за всяка от страни</w:t>
      </w:r>
      <w:r w:rsidRPr="00CE1CAA">
        <w:rPr>
          <w:rFonts w:ascii="Arial" w:eastAsia="Times New Roman" w:hAnsi="Arial" w:cs="Times New Roman"/>
          <w:szCs w:val="20"/>
        </w:rPr>
        <w:t>те</w:t>
      </w:r>
      <w:r w:rsidRPr="00CE1CAA">
        <w:rPr>
          <w:rFonts w:ascii="Arial" w:eastAsia="Times New Roman" w:hAnsi="Arial" w:cs="Times New Roman"/>
          <w:szCs w:val="20"/>
          <w:lang w:val="ru-RU"/>
        </w:rPr>
        <w:t>.</w:t>
      </w:r>
    </w:p>
    <w:p w:rsidR="00CE1CAA" w:rsidRPr="00CE1CAA" w:rsidRDefault="00CE1CAA" w:rsidP="00CE1CAA">
      <w:pPr>
        <w:spacing w:after="0" w:line="240" w:lineRule="auto"/>
        <w:ind w:firstLine="720"/>
        <w:jc w:val="both"/>
        <w:rPr>
          <w:rFonts w:ascii="Arial" w:eastAsia="Times New Roman" w:hAnsi="Arial" w:cs="Arial"/>
          <w:szCs w:val="20"/>
        </w:rPr>
      </w:pPr>
    </w:p>
    <w:p w:rsidR="00CE1CAA" w:rsidRPr="00CE1CAA" w:rsidRDefault="00CE1CAA" w:rsidP="00CE1CAA">
      <w:pPr>
        <w:spacing w:after="0" w:line="240" w:lineRule="auto"/>
        <w:ind w:firstLine="720"/>
        <w:jc w:val="both"/>
        <w:rPr>
          <w:rFonts w:ascii="Arial" w:eastAsia="Times New Roman" w:hAnsi="Arial" w:cs="Arial"/>
          <w:szCs w:val="20"/>
        </w:rPr>
      </w:pPr>
      <w:r w:rsidRPr="00CE1CAA">
        <w:rPr>
          <w:rFonts w:ascii="Arial" w:eastAsia="Times New Roman" w:hAnsi="Arial" w:cs="Arial"/>
          <w:szCs w:val="20"/>
        </w:rPr>
        <w:t xml:space="preserve">Приложение: </w:t>
      </w:r>
    </w:p>
    <w:p w:rsidR="00CE1CAA" w:rsidRPr="00CE1CAA" w:rsidRDefault="00CE1CAA" w:rsidP="00CE1CAA">
      <w:pPr>
        <w:spacing w:after="0" w:line="240" w:lineRule="auto"/>
        <w:jc w:val="both"/>
        <w:rPr>
          <w:rFonts w:ascii="Arial" w:eastAsia="Times New Roman" w:hAnsi="Arial" w:cs="Arial"/>
          <w:szCs w:val="20"/>
          <w:lang w:val="ru-RU"/>
        </w:rPr>
      </w:pPr>
      <w:r w:rsidRPr="00CE1CAA">
        <w:rPr>
          <w:rFonts w:ascii="Arial" w:eastAsia="Times New Roman" w:hAnsi="Arial" w:cs="Arial"/>
          <w:szCs w:val="20"/>
          <w:lang w:val="ru-RU"/>
        </w:rPr>
        <w:t>Приложение №1 - Образец «Преводно нареждане за кредитен превод при условията на масово плащане»;</w:t>
      </w:r>
    </w:p>
    <w:p w:rsidR="00CE1CAA" w:rsidRPr="00CE1CAA" w:rsidRDefault="00CE1CAA" w:rsidP="00CE1CAA">
      <w:pPr>
        <w:spacing w:after="0" w:line="240" w:lineRule="auto"/>
        <w:jc w:val="both"/>
        <w:rPr>
          <w:rFonts w:ascii="Arial" w:eastAsia="Times New Roman" w:hAnsi="Arial" w:cs="Times New Roman"/>
          <w:b/>
          <w:szCs w:val="20"/>
        </w:rPr>
      </w:pPr>
    </w:p>
    <w:p w:rsidR="00CE1CAA" w:rsidRPr="00CE1CAA" w:rsidRDefault="00CE1CAA" w:rsidP="00CE1CAA">
      <w:pPr>
        <w:spacing w:after="0" w:line="240" w:lineRule="auto"/>
        <w:jc w:val="both"/>
        <w:rPr>
          <w:rFonts w:ascii="Arial" w:eastAsia="Times New Roman" w:hAnsi="Arial" w:cs="Times New Roman"/>
          <w:b/>
          <w:szCs w:val="20"/>
        </w:rPr>
      </w:pPr>
    </w:p>
    <w:p w:rsidR="00CE1CAA" w:rsidRPr="00CE1CAA" w:rsidRDefault="00CE1CAA" w:rsidP="00CE1CAA">
      <w:pPr>
        <w:spacing w:after="0" w:line="240" w:lineRule="auto"/>
        <w:jc w:val="both"/>
        <w:rPr>
          <w:rFonts w:ascii="Arial" w:eastAsia="Times New Roman" w:hAnsi="Arial" w:cs="Times New Roman"/>
          <w:b/>
          <w:szCs w:val="20"/>
        </w:rPr>
      </w:pPr>
    </w:p>
    <w:p w:rsidR="00CE1CAA" w:rsidRPr="00CE1CAA" w:rsidRDefault="00CE1CAA" w:rsidP="00CE1CAA">
      <w:pPr>
        <w:spacing w:after="0" w:line="240" w:lineRule="auto"/>
        <w:jc w:val="both"/>
        <w:rPr>
          <w:rFonts w:ascii="Arial" w:eastAsia="Times New Roman" w:hAnsi="Arial" w:cs="Times New Roman"/>
          <w:b/>
          <w:szCs w:val="20"/>
        </w:rPr>
      </w:pPr>
    </w:p>
    <w:p w:rsidR="00CE1CAA" w:rsidRPr="00CE1CAA" w:rsidRDefault="00CE1CAA" w:rsidP="00CE1CAA">
      <w:pPr>
        <w:spacing w:after="0" w:line="240" w:lineRule="auto"/>
        <w:jc w:val="both"/>
        <w:rPr>
          <w:rFonts w:ascii="Arial" w:eastAsia="Times New Roman" w:hAnsi="Arial" w:cs="Times New Roman"/>
          <w:b/>
          <w:szCs w:val="20"/>
        </w:rPr>
      </w:pPr>
      <w:r w:rsidRPr="00CE1CAA">
        <w:rPr>
          <w:rFonts w:ascii="Arial" w:eastAsia="Times New Roman" w:hAnsi="Arial" w:cs="Times New Roman"/>
          <w:b/>
          <w:szCs w:val="20"/>
        </w:rPr>
        <w:t>ЗА  БАНКАТА:</w:t>
      </w:r>
      <w:r w:rsidRPr="00CE1CAA">
        <w:rPr>
          <w:rFonts w:ascii="Arial" w:eastAsia="Times New Roman" w:hAnsi="Arial" w:cs="Times New Roman"/>
          <w:b/>
          <w:szCs w:val="20"/>
          <w:lang w:val="ru-RU"/>
        </w:rPr>
        <w:t xml:space="preserve">                    </w:t>
      </w:r>
      <w:r w:rsidRPr="00CE1CAA">
        <w:rPr>
          <w:rFonts w:ascii="Arial" w:eastAsia="Times New Roman" w:hAnsi="Arial" w:cs="Times New Roman"/>
          <w:b/>
          <w:szCs w:val="20"/>
        </w:rPr>
        <w:t xml:space="preserve">                                                ЗА ВЪЗЛОЖИТЕЛЯ:</w:t>
      </w:r>
    </w:p>
    <w:p w:rsidR="00CE1CAA" w:rsidRPr="00CE1CAA" w:rsidRDefault="00CE1CAA" w:rsidP="00CE1CAA">
      <w:pPr>
        <w:spacing w:after="0" w:line="240" w:lineRule="auto"/>
        <w:rPr>
          <w:rFonts w:ascii="Arial" w:eastAsia="Times New Roman" w:hAnsi="Arial" w:cs="Times New Roman"/>
          <w:sz w:val="24"/>
          <w:szCs w:val="20"/>
        </w:rPr>
      </w:pPr>
    </w:p>
    <w:p w:rsidR="00CE1CAA" w:rsidRPr="00CE1CAA" w:rsidRDefault="00CE1CAA" w:rsidP="00CE1CAA">
      <w:pPr>
        <w:spacing w:after="0" w:line="240" w:lineRule="auto"/>
        <w:rPr>
          <w:rFonts w:ascii="Arial" w:eastAsia="Times New Roman" w:hAnsi="Arial" w:cs="Times New Roman"/>
          <w:sz w:val="24"/>
          <w:szCs w:val="20"/>
        </w:rPr>
      </w:pPr>
      <w:r w:rsidRPr="00CE1CAA">
        <w:rPr>
          <w:rFonts w:ascii="Arial" w:eastAsia="Times New Roman" w:hAnsi="Arial" w:cs="Times New Roman"/>
          <w:sz w:val="24"/>
          <w:szCs w:val="20"/>
        </w:rPr>
        <w:t>1......................................</w:t>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t>.................................</w:t>
      </w:r>
    </w:p>
    <w:p w:rsidR="00CE1CAA" w:rsidRPr="00CE1CAA" w:rsidRDefault="00CE1CAA" w:rsidP="00CE1CAA">
      <w:pPr>
        <w:spacing w:after="0" w:line="240" w:lineRule="auto"/>
        <w:rPr>
          <w:rFonts w:ascii="Arial" w:eastAsia="Times New Roman" w:hAnsi="Arial" w:cs="Times New Roman"/>
          <w:sz w:val="24"/>
          <w:szCs w:val="20"/>
          <w:lang w:val="ru-RU"/>
        </w:rPr>
      </w:pP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p>
    <w:p w:rsidR="00CE1CAA" w:rsidRPr="00CE1CAA" w:rsidRDefault="00CE1CAA" w:rsidP="00CE1CAA">
      <w:pPr>
        <w:spacing w:after="0" w:line="240" w:lineRule="auto"/>
        <w:rPr>
          <w:rFonts w:ascii="Arial" w:eastAsia="Times New Roman" w:hAnsi="Arial" w:cs="Times New Roman"/>
          <w:sz w:val="24"/>
          <w:szCs w:val="20"/>
        </w:rPr>
      </w:pPr>
      <w:r w:rsidRPr="00CE1CAA">
        <w:rPr>
          <w:rFonts w:ascii="Arial" w:eastAsia="Times New Roman" w:hAnsi="Arial" w:cs="Times New Roman"/>
          <w:sz w:val="24"/>
          <w:szCs w:val="20"/>
        </w:rPr>
        <w:t>/................................../</w:t>
      </w:r>
      <w:r w:rsidRPr="00CE1CAA">
        <w:rPr>
          <w:rFonts w:ascii="Arial" w:eastAsia="Times New Roman" w:hAnsi="Arial" w:cs="Times New Roman"/>
          <w:sz w:val="24"/>
          <w:szCs w:val="20"/>
          <w:lang w:val="ru-RU"/>
        </w:rPr>
        <w:tab/>
      </w:r>
      <w:r w:rsidRPr="00CE1CAA">
        <w:rPr>
          <w:rFonts w:ascii="Arial" w:eastAsia="Times New Roman" w:hAnsi="Arial" w:cs="Times New Roman"/>
          <w:sz w:val="24"/>
          <w:szCs w:val="20"/>
          <w:lang w:val="ru-RU"/>
        </w:rPr>
        <w:tab/>
      </w:r>
      <w:r w:rsidRPr="00CE1CAA">
        <w:rPr>
          <w:rFonts w:ascii="Arial" w:eastAsia="Times New Roman" w:hAnsi="Arial" w:cs="Times New Roman"/>
          <w:sz w:val="24"/>
          <w:szCs w:val="20"/>
          <w:lang w:val="ru-RU"/>
        </w:rPr>
        <w:tab/>
      </w:r>
      <w:r w:rsidRPr="00CE1CAA">
        <w:rPr>
          <w:rFonts w:ascii="Arial" w:eastAsia="Times New Roman" w:hAnsi="Arial" w:cs="Times New Roman"/>
          <w:sz w:val="24"/>
          <w:szCs w:val="20"/>
          <w:lang w:val="ru-RU"/>
        </w:rPr>
        <w:tab/>
      </w:r>
      <w:r w:rsidRPr="00CE1CAA">
        <w:rPr>
          <w:rFonts w:ascii="Arial" w:eastAsia="Times New Roman" w:hAnsi="Arial" w:cs="Times New Roman"/>
          <w:sz w:val="24"/>
          <w:szCs w:val="20"/>
          <w:lang w:val="ru-RU"/>
        </w:rPr>
        <w:tab/>
      </w:r>
      <w:r w:rsidRPr="00CE1CAA">
        <w:rPr>
          <w:rFonts w:ascii="Arial" w:eastAsia="Times New Roman" w:hAnsi="Arial" w:cs="Times New Roman"/>
          <w:sz w:val="24"/>
          <w:szCs w:val="20"/>
        </w:rPr>
        <w:t>/................................./</w:t>
      </w:r>
    </w:p>
    <w:p w:rsidR="00CE1CAA" w:rsidRPr="00CE1CAA" w:rsidRDefault="00CE1CAA" w:rsidP="00CE1CAA">
      <w:pPr>
        <w:spacing w:after="0" w:line="240" w:lineRule="auto"/>
        <w:rPr>
          <w:rFonts w:ascii="Arial" w:eastAsia="Times New Roman" w:hAnsi="Arial" w:cs="Times New Roman"/>
          <w:sz w:val="24"/>
          <w:szCs w:val="20"/>
        </w:rPr>
      </w:pP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p>
    <w:p w:rsidR="00CE1CAA" w:rsidRPr="00CE1CAA" w:rsidRDefault="00CE1CAA" w:rsidP="00CE1CAA">
      <w:pPr>
        <w:spacing w:after="0" w:line="240" w:lineRule="auto"/>
        <w:rPr>
          <w:rFonts w:ascii="Arial" w:eastAsia="Times New Roman" w:hAnsi="Arial" w:cs="Times New Roman"/>
          <w:sz w:val="24"/>
          <w:szCs w:val="20"/>
        </w:rPr>
      </w:pPr>
      <w:r w:rsidRPr="00CE1CAA">
        <w:rPr>
          <w:rFonts w:ascii="Arial" w:eastAsia="Times New Roman" w:hAnsi="Arial" w:cs="Times New Roman"/>
          <w:sz w:val="24"/>
          <w:szCs w:val="20"/>
        </w:rPr>
        <w:t>2......................................</w:t>
      </w:r>
    </w:p>
    <w:p w:rsidR="00CE1CAA" w:rsidRPr="00CE1CAA" w:rsidRDefault="00CE1CAA" w:rsidP="00CE1CAA">
      <w:pPr>
        <w:spacing w:after="0" w:line="240" w:lineRule="auto"/>
        <w:rPr>
          <w:rFonts w:ascii="Arial" w:eastAsia="Times New Roman" w:hAnsi="Arial" w:cs="Times New Roman"/>
          <w:sz w:val="24"/>
          <w:szCs w:val="20"/>
        </w:rPr>
      </w:pPr>
      <w:r w:rsidRPr="00CE1CAA">
        <w:rPr>
          <w:rFonts w:ascii="Arial" w:eastAsia="Times New Roman" w:hAnsi="Arial" w:cs="Times New Roman"/>
          <w:sz w:val="24"/>
          <w:szCs w:val="20"/>
        </w:rPr>
        <w:t>/................................/</w:t>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r w:rsidRPr="00CE1CAA">
        <w:rPr>
          <w:rFonts w:ascii="Arial" w:eastAsia="Times New Roman" w:hAnsi="Arial" w:cs="Times New Roman"/>
          <w:sz w:val="24"/>
          <w:szCs w:val="20"/>
        </w:rPr>
        <w:tab/>
      </w:r>
    </w:p>
    <w:p w:rsidR="00CE1CAA" w:rsidRDefault="00CE1CAA" w:rsidP="00CE1CAA">
      <w:pPr>
        <w:spacing w:after="0" w:line="240" w:lineRule="auto"/>
        <w:rPr>
          <w:rFonts w:ascii="Times New Roman" w:eastAsia="Times New Roman" w:hAnsi="Times New Roman" w:cs="Times New Roman"/>
          <w:b/>
          <w:sz w:val="20"/>
          <w:szCs w:val="20"/>
        </w:rPr>
      </w:pPr>
    </w:p>
    <w:p w:rsidR="00CE1CAA" w:rsidRDefault="00CE1CAA" w:rsidP="00CE1CAA">
      <w:pPr>
        <w:spacing w:after="0" w:line="240" w:lineRule="auto"/>
        <w:rPr>
          <w:rFonts w:ascii="Times New Roman" w:eastAsia="Times New Roman" w:hAnsi="Times New Roman" w:cs="Times New Roman"/>
          <w:b/>
          <w:sz w:val="20"/>
          <w:szCs w:val="20"/>
        </w:rPr>
      </w:pPr>
    </w:p>
    <w:p w:rsidR="00CE1CAA" w:rsidRPr="00CE1CAA" w:rsidRDefault="00CE1CAA" w:rsidP="00CE1CAA">
      <w:pPr>
        <w:spacing w:after="0" w:line="240" w:lineRule="auto"/>
        <w:rPr>
          <w:rFonts w:ascii="Times New Roman" w:eastAsia="Times New Roman" w:hAnsi="Times New Roman" w:cs="Times New Roman"/>
          <w:b/>
          <w:sz w:val="20"/>
          <w:szCs w:val="20"/>
        </w:rPr>
      </w:pPr>
    </w:p>
    <w:p w:rsidR="0047391B" w:rsidRDefault="0047391B">
      <w:pPr>
        <w:rPr>
          <w:ins w:id="66" w:author="Мс" w:date="2013-07-10T10:43:00Z"/>
        </w:rPr>
      </w:pPr>
      <w:ins w:id="67" w:author="Мс" w:date="2013-07-10T10:43:00Z">
        <w:r>
          <w:br w:type="page"/>
        </w:r>
      </w:ins>
    </w:p>
    <w:p w:rsidR="00CE1CAA" w:rsidRDefault="00CE1CAA" w:rsidP="00CE1CAA">
      <w:pPr>
        <w:jc w:val="center"/>
      </w:pPr>
    </w:p>
    <w:p w:rsidR="00CE1CAA" w:rsidRDefault="00CE1CAA" w:rsidP="00CE1CAA">
      <w:pPr>
        <w:jc w:val="center"/>
      </w:pPr>
    </w:p>
    <w:p w:rsidR="00CE1CAA" w:rsidRDefault="00CE1CAA" w:rsidP="00CE1CAA">
      <w:pPr>
        <w:jc w:val="center"/>
      </w:pPr>
    </w:p>
    <w:p w:rsidR="00CE1CAA" w:rsidRPr="00CE1CAA" w:rsidRDefault="00CE1CAA" w:rsidP="00CE1CAA">
      <w:pPr>
        <w:spacing w:after="0" w:line="240" w:lineRule="auto"/>
        <w:jc w:val="both"/>
        <w:rPr>
          <w:rFonts w:ascii="Times New Roman" w:eastAsia="Times New Roman" w:hAnsi="Times New Roman" w:cs="Times New Roman"/>
          <w:b/>
        </w:rPr>
      </w:pPr>
      <w:r w:rsidRPr="00CE1CAA">
        <w:rPr>
          <w:rFonts w:ascii="Times New Roman" w:eastAsia="Times New Roman" w:hAnsi="Times New Roman" w:cs="Times New Roman"/>
          <w:b/>
        </w:rPr>
        <w:t>ЗА БАНКАТА:                                                                              ЗА КЛИЕНТА:</w:t>
      </w:r>
    </w:p>
    <w:p w:rsidR="00CE1CAA" w:rsidRPr="00CE1CAA" w:rsidRDefault="00CE1CAA" w:rsidP="00CE1CAA">
      <w:pPr>
        <w:spacing w:after="0" w:line="240" w:lineRule="auto"/>
        <w:jc w:val="both"/>
        <w:rPr>
          <w:rFonts w:ascii="Times New Roman" w:eastAsia="Times New Roman" w:hAnsi="Times New Roman" w:cs="Times New Roman"/>
        </w:rPr>
      </w:pPr>
    </w:p>
    <w:p w:rsidR="00CE1CAA" w:rsidRPr="00CE1CAA" w:rsidRDefault="00CE1CAA" w:rsidP="00CE1CAA">
      <w:pPr>
        <w:spacing w:after="0" w:line="240" w:lineRule="auto"/>
        <w:jc w:val="both"/>
        <w:rPr>
          <w:rFonts w:ascii="Times New Roman" w:eastAsia="Times New Roman" w:hAnsi="Times New Roman" w:cs="Times New Roman"/>
        </w:rPr>
      </w:pPr>
      <w:r w:rsidRPr="00CE1CAA">
        <w:rPr>
          <w:rFonts w:ascii="Times New Roman" w:eastAsia="Times New Roman" w:hAnsi="Times New Roman" w:cs="Times New Roman"/>
        </w:rPr>
        <w:t>1................................                                                                       1...................................</w:t>
      </w:r>
    </w:p>
    <w:p w:rsidR="00CE1CAA" w:rsidRPr="00CE1CAA" w:rsidRDefault="00CE1CAA" w:rsidP="00CE1CAA">
      <w:pPr>
        <w:spacing w:after="0" w:line="240" w:lineRule="auto"/>
        <w:jc w:val="both"/>
        <w:rPr>
          <w:rFonts w:ascii="Times New Roman" w:eastAsia="Times New Roman" w:hAnsi="Times New Roman" w:cs="Times New Roman"/>
        </w:rPr>
      </w:pPr>
    </w:p>
    <w:p w:rsidR="002120D3" w:rsidRDefault="00CE1CAA" w:rsidP="00CE1CAA">
      <w:pPr>
        <w:spacing w:after="0" w:line="240" w:lineRule="auto"/>
        <w:jc w:val="both"/>
        <w:rPr>
          <w:rFonts w:ascii="Times New Roman" w:eastAsia="Times New Roman" w:hAnsi="Times New Roman" w:cs="Times New Roman"/>
        </w:rPr>
      </w:pPr>
      <w:r w:rsidRPr="00CE1CAA">
        <w:rPr>
          <w:rFonts w:ascii="Times New Roman" w:eastAsia="Times New Roman" w:hAnsi="Times New Roman" w:cs="Times New Roman"/>
        </w:rPr>
        <w:t xml:space="preserve">2................................            </w:t>
      </w:r>
    </w:p>
    <w:p w:rsidR="002120D3" w:rsidRDefault="002120D3" w:rsidP="00CE1CAA">
      <w:pPr>
        <w:spacing w:after="0" w:line="240" w:lineRule="auto"/>
        <w:jc w:val="both"/>
        <w:rPr>
          <w:rFonts w:ascii="Times New Roman" w:eastAsia="Times New Roman" w:hAnsi="Times New Roman" w:cs="Times New Roman"/>
        </w:rPr>
      </w:pPr>
    </w:p>
    <w:p w:rsidR="002120D3" w:rsidRDefault="002120D3" w:rsidP="00CE1CAA">
      <w:pPr>
        <w:spacing w:after="0" w:line="240" w:lineRule="auto"/>
        <w:jc w:val="both"/>
        <w:rPr>
          <w:rFonts w:ascii="Times New Roman" w:eastAsia="Times New Roman" w:hAnsi="Times New Roman" w:cs="Times New Roman"/>
        </w:rPr>
      </w:pPr>
    </w:p>
    <w:p w:rsidR="002120D3" w:rsidRDefault="002120D3" w:rsidP="00CE1CAA">
      <w:pPr>
        <w:spacing w:after="0" w:line="240" w:lineRule="auto"/>
        <w:jc w:val="both"/>
        <w:rPr>
          <w:rFonts w:ascii="Times New Roman" w:eastAsia="Times New Roman" w:hAnsi="Times New Roman" w:cs="Times New Roman"/>
        </w:rPr>
      </w:pPr>
    </w:p>
    <w:p w:rsidR="002120D3" w:rsidRDefault="002120D3" w:rsidP="00CE1CAA">
      <w:pPr>
        <w:spacing w:after="0" w:line="240" w:lineRule="auto"/>
        <w:jc w:val="both"/>
        <w:rPr>
          <w:rFonts w:ascii="Times New Roman" w:eastAsia="Times New Roman" w:hAnsi="Times New Roman" w:cs="Times New Roman"/>
        </w:rPr>
      </w:pPr>
    </w:p>
    <w:p w:rsidR="0077677A" w:rsidRDefault="0077677A">
      <w:pPr>
        <w:rPr>
          <w:ins w:id="68" w:author="Мс" w:date="2013-07-10T10:33:00Z"/>
          <w:rFonts w:ascii="Times New Roman" w:eastAsia="Times New Roman" w:hAnsi="Times New Roman" w:cs="Times New Roman"/>
        </w:rPr>
      </w:pPr>
      <w:ins w:id="69" w:author="Мс" w:date="2013-07-10T10:33:00Z">
        <w:r>
          <w:rPr>
            <w:rFonts w:ascii="Times New Roman" w:eastAsia="Times New Roman" w:hAnsi="Times New Roman" w:cs="Times New Roman"/>
          </w:rPr>
          <w:br w:type="page"/>
        </w:r>
      </w:ins>
    </w:p>
    <w:p w:rsidR="002120D3" w:rsidRDefault="002120D3" w:rsidP="00CE1CAA">
      <w:pPr>
        <w:spacing w:after="0" w:line="240" w:lineRule="auto"/>
        <w:jc w:val="both"/>
        <w:rPr>
          <w:rFonts w:ascii="Times New Roman" w:eastAsia="Times New Roman" w:hAnsi="Times New Roman" w:cs="Times New Roman"/>
        </w:rPr>
      </w:pPr>
    </w:p>
    <w:p w:rsidR="002120D3" w:rsidRDefault="002120D3" w:rsidP="00CE1CAA">
      <w:pPr>
        <w:spacing w:after="0" w:line="240" w:lineRule="auto"/>
        <w:jc w:val="both"/>
        <w:rPr>
          <w:rFonts w:ascii="Times New Roman" w:eastAsia="Times New Roman" w:hAnsi="Times New Roman" w:cs="Times New Roman"/>
        </w:rPr>
      </w:pPr>
    </w:p>
    <w:p w:rsidR="00CE1CAA" w:rsidRPr="00CE1CAA" w:rsidRDefault="00CE1CAA" w:rsidP="00CE1CAA">
      <w:pPr>
        <w:spacing w:after="0" w:line="240" w:lineRule="auto"/>
        <w:jc w:val="both"/>
        <w:rPr>
          <w:rFonts w:ascii="Times New Roman" w:eastAsia="Times New Roman" w:hAnsi="Times New Roman" w:cs="Times New Roman"/>
        </w:rPr>
      </w:pPr>
      <w:r w:rsidRPr="00CE1CAA">
        <w:rPr>
          <w:rFonts w:ascii="Times New Roman" w:eastAsia="Times New Roman" w:hAnsi="Times New Roman" w:cs="Times New Roman"/>
        </w:rPr>
        <w:t xml:space="preserve">                                                           </w:t>
      </w:r>
    </w:p>
    <w:p w:rsidR="002120D3" w:rsidRPr="002120D3" w:rsidRDefault="002120D3" w:rsidP="002120D3">
      <w:pPr>
        <w:keepNext/>
        <w:spacing w:after="0" w:line="240" w:lineRule="auto"/>
        <w:jc w:val="center"/>
        <w:outlineLvl w:val="1"/>
        <w:rPr>
          <w:rFonts w:ascii="Times New Roman" w:eastAsia="Times New Roman" w:hAnsi="Times New Roman" w:cs="Times New Roman"/>
          <w:b/>
          <w:iCs/>
        </w:rPr>
      </w:pPr>
      <w:r w:rsidRPr="002120D3">
        <w:rPr>
          <w:rFonts w:ascii="Times New Roman" w:eastAsia="Times New Roman" w:hAnsi="Times New Roman" w:cs="Times New Roman"/>
          <w:b/>
          <w:iCs/>
        </w:rPr>
        <w:t xml:space="preserve">ПРИЛОЖЕНИЕ № </w:t>
      </w:r>
      <w:r w:rsidR="00D43099">
        <w:rPr>
          <w:rFonts w:ascii="Times New Roman" w:eastAsia="Times New Roman" w:hAnsi="Times New Roman" w:cs="Times New Roman"/>
          <w:b/>
          <w:iCs/>
        </w:rPr>
        <w:t>4</w:t>
      </w:r>
    </w:p>
    <w:p w:rsidR="002120D3" w:rsidRPr="002120D3" w:rsidRDefault="002120D3" w:rsidP="002120D3">
      <w:pPr>
        <w:keepNext/>
        <w:spacing w:after="0" w:line="240" w:lineRule="auto"/>
        <w:jc w:val="center"/>
        <w:outlineLvl w:val="1"/>
        <w:rPr>
          <w:rFonts w:ascii="Times New Roman" w:eastAsia="Times New Roman" w:hAnsi="Times New Roman" w:cs="Times New Roman"/>
          <w:b/>
          <w:iCs/>
        </w:rPr>
      </w:pPr>
      <w:r w:rsidRPr="002120D3">
        <w:rPr>
          <w:rFonts w:ascii="Times New Roman" w:eastAsia="Times New Roman" w:hAnsi="Times New Roman" w:cs="Times New Roman"/>
          <w:b/>
          <w:iCs/>
        </w:rPr>
        <w:t>КЪМ ДОГОВОР ЗА КОМПЛЕКСНО БАНКОВО ОБСЛУЖВАНЕ ОТ ………. 2013 г.</w:t>
      </w:r>
    </w:p>
    <w:p w:rsidR="00CE1CAA" w:rsidRPr="002120D3" w:rsidRDefault="002120D3" w:rsidP="002120D3">
      <w:pPr>
        <w:keepNext/>
        <w:spacing w:after="0" w:line="240" w:lineRule="auto"/>
        <w:jc w:val="center"/>
        <w:outlineLvl w:val="1"/>
        <w:rPr>
          <w:rFonts w:ascii="Times New Roman" w:eastAsia="Times New Roman" w:hAnsi="Times New Roman" w:cs="Times New Roman"/>
          <w:iCs/>
        </w:rPr>
      </w:pPr>
      <w:r w:rsidRPr="002120D3">
        <w:rPr>
          <w:rFonts w:ascii="Times New Roman" w:eastAsia="Times New Roman" w:hAnsi="Times New Roman" w:cs="Times New Roman"/>
          <w:b/>
          <w:iCs/>
        </w:rPr>
        <w:t>Сключен между и ………………………………………</w:t>
      </w:r>
    </w:p>
    <w:p w:rsidR="002120D3" w:rsidRPr="002120D3" w:rsidRDefault="002120D3" w:rsidP="002120D3">
      <w:pPr>
        <w:keepNext/>
        <w:spacing w:after="0" w:line="240" w:lineRule="auto"/>
        <w:jc w:val="center"/>
        <w:outlineLvl w:val="1"/>
        <w:rPr>
          <w:rFonts w:ascii="Times New Roman" w:eastAsia="Times New Roman" w:hAnsi="Times New Roman" w:cs="Times New Roman"/>
          <w:iCs/>
        </w:rPr>
      </w:pPr>
    </w:p>
    <w:p w:rsidR="002120D3" w:rsidRPr="002120D3" w:rsidRDefault="002120D3" w:rsidP="002120D3">
      <w:pPr>
        <w:autoSpaceDE w:val="0"/>
        <w:autoSpaceDN w:val="0"/>
        <w:adjustRightInd w:val="0"/>
        <w:spacing w:after="60" w:line="240" w:lineRule="auto"/>
        <w:ind w:left="-180"/>
        <w:jc w:val="center"/>
        <w:rPr>
          <w:rFonts w:ascii="Arial Narrow" w:eastAsia="Times New Roman" w:hAnsi="Arial Narrow" w:cs="Arial"/>
          <w:b/>
          <w:sz w:val="20"/>
          <w:szCs w:val="20"/>
          <w:lang w:eastAsia="bg-BG"/>
        </w:rPr>
      </w:pPr>
      <w:r w:rsidRPr="002120D3">
        <w:rPr>
          <w:rFonts w:ascii="Arial Narrow" w:eastAsia="Times New Roman" w:hAnsi="Arial Narrow" w:cs="Arial"/>
          <w:b/>
          <w:sz w:val="20"/>
          <w:szCs w:val="20"/>
          <w:lang w:eastAsia="bg-BG"/>
        </w:rPr>
        <w:t>ДОГОВОР</w:t>
      </w:r>
    </w:p>
    <w:p w:rsidR="002120D3" w:rsidRPr="002120D3" w:rsidRDefault="002120D3" w:rsidP="002120D3">
      <w:pPr>
        <w:autoSpaceDE w:val="0"/>
        <w:autoSpaceDN w:val="0"/>
        <w:adjustRightInd w:val="0"/>
        <w:spacing w:after="60" w:line="240" w:lineRule="auto"/>
        <w:ind w:left="-180"/>
        <w:jc w:val="center"/>
        <w:rPr>
          <w:rFonts w:ascii="Arial Narrow" w:eastAsia="Times New Roman" w:hAnsi="Arial Narrow" w:cs="Arial"/>
          <w:b/>
          <w:sz w:val="20"/>
          <w:szCs w:val="20"/>
          <w:lang w:eastAsia="bg-BG"/>
        </w:rPr>
      </w:pPr>
      <w:r w:rsidRPr="002120D3">
        <w:rPr>
          <w:rFonts w:ascii="Arial Narrow" w:eastAsia="Times New Roman" w:hAnsi="Arial Narrow" w:cs="Arial"/>
          <w:b/>
          <w:sz w:val="20"/>
          <w:szCs w:val="20"/>
          <w:lang w:eastAsia="bg-BG"/>
        </w:rPr>
        <w:t xml:space="preserve">ЗА РАЗПЛАЩАТЕЛНА СМЕТКА </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 xml:space="preserve">Днес,  </w:t>
      </w:r>
      <w:r w:rsidRPr="002120D3">
        <w:rPr>
          <w:rFonts w:ascii="Arial Narrow" w:eastAsia="Times New Roman" w:hAnsi="Arial Narrow" w:cs="Arial"/>
          <w:sz w:val="20"/>
          <w:szCs w:val="20"/>
          <w:lang w:val="ru-RU" w:eastAsia="bg-BG"/>
        </w:rPr>
        <w:t>………………</w:t>
      </w:r>
      <w:r w:rsidRPr="002120D3">
        <w:rPr>
          <w:rFonts w:ascii="Arial Narrow" w:eastAsia="Times New Roman" w:hAnsi="Arial Narrow" w:cs="Arial"/>
          <w:sz w:val="20"/>
          <w:szCs w:val="20"/>
          <w:lang w:eastAsia="bg-BG"/>
        </w:rPr>
        <w:t xml:space="preserve">, във фин. център. ......................, между </w:t>
      </w:r>
      <w:r w:rsidRPr="002120D3">
        <w:rPr>
          <w:rFonts w:ascii="Arial Narrow" w:eastAsia="Times New Roman" w:hAnsi="Arial Narrow" w:cs="Arial-Narrow+0"/>
          <w:b/>
          <w:sz w:val="20"/>
          <w:szCs w:val="20"/>
          <w:lang w:eastAsia="bg-BG"/>
        </w:rPr>
        <w:t>„</w:t>
      </w:r>
      <w:r w:rsidRPr="002120D3">
        <w:rPr>
          <w:rFonts w:ascii="Arial Narrow" w:eastAsia="Times New Roman" w:hAnsi="Arial Narrow" w:cs="Arial-Narrow-Bold+1"/>
          <w:b/>
          <w:bCs/>
          <w:sz w:val="20"/>
          <w:szCs w:val="20"/>
          <w:lang w:eastAsia="bg-BG"/>
        </w:rPr>
        <w:t xml:space="preserve">, </w:t>
      </w:r>
      <w:r w:rsidRPr="002120D3">
        <w:rPr>
          <w:rFonts w:ascii="Arial Narrow" w:eastAsia="Times New Roman" w:hAnsi="Arial Narrow" w:cs="Arial"/>
          <w:sz w:val="20"/>
          <w:szCs w:val="20"/>
          <w:lang w:eastAsia="bg-BG"/>
        </w:rPr>
        <w:t xml:space="preserve">вписана в Търговския регистър, ЕИК, </w:t>
      </w:r>
      <w:r w:rsidRPr="002120D3">
        <w:rPr>
          <w:rFonts w:ascii="Arial Narrow" w:eastAsia="Times New Roman" w:hAnsi="Arial Narrow" w:cs="Times New Roman"/>
          <w:sz w:val="20"/>
          <w:szCs w:val="20"/>
          <w:lang w:val="ru-RU" w:eastAsia="bg-BG"/>
        </w:rPr>
        <w:t>със седалище и адрес на управление гр. София</w:t>
      </w:r>
      <w:ins w:id="70" w:author="SysAdmin" w:date="2014-08-22T11:15:00Z">
        <w:r w:rsidR="00D43099">
          <w:rPr>
            <w:rFonts w:ascii="Arial Narrow" w:eastAsia="Times New Roman" w:hAnsi="Arial Narrow" w:cs="Times New Roman"/>
            <w:sz w:val="20"/>
            <w:szCs w:val="20"/>
            <w:lang w:eastAsia="bg-BG"/>
          </w:rPr>
          <w:t>………………</w:t>
        </w:r>
        <w:r w:rsidR="00D43099">
          <w:rPr>
            <w:rFonts w:ascii="Arial Narrow" w:eastAsia="Times New Roman" w:hAnsi="Arial Narrow" w:cs="Times New Roman"/>
            <w:sz w:val="20"/>
            <w:szCs w:val="20"/>
            <w:lang w:eastAsia="bg-BG"/>
          </w:rPr>
          <w:t>..</w:t>
        </w:r>
      </w:ins>
      <w:r w:rsidRPr="002120D3">
        <w:rPr>
          <w:rFonts w:ascii="Arial Narrow" w:eastAsia="Times New Roman" w:hAnsi="Arial Narrow" w:cs="Arial"/>
          <w:sz w:val="20"/>
          <w:szCs w:val="20"/>
          <w:lang w:eastAsia="bg-BG"/>
        </w:rPr>
        <w:t xml:space="preserve">, </w:t>
      </w:r>
      <w:r w:rsidRPr="002120D3">
        <w:rPr>
          <w:rFonts w:ascii="Arial Narrow" w:eastAsia="Times New Roman" w:hAnsi="Arial Narrow" w:cs="Times New Roman"/>
          <w:sz w:val="20"/>
          <w:szCs w:val="20"/>
          <w:lang w:val="ru-RU" w:eastAsia="bg-BG"/>
        </w:rPr>
        <w:t>представлявана от търговските пълномощници:</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 xml:space="preserve">1 .......................................................................................................................................................... и </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2. ............................................................................................................................................................,</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 xml:space="preserve">упълномощени с пълномощно с рег. No ........., от дата .............. на нотариус ..................................  </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с рег. No ....... на Нотариалната камара, наричана по-долу "</w:t>
      </w:r>
      <w:r w:rsidRPr="002120D3">
        <w:rPr>
          <w:rFonts w:ascii="Arial Narrow" w:eastAsia="Times New Roman" w:hAnsi="Arial Narrow" w:cs="Arial"/>
          <w:b/>
          <w:sz w:val="20"/>
          <w:szCs w:val="20"/>
          <w:lang w:eastAsia="bg-BG"/>
        </w:rPr>
        <w:t>БАНКАТА</w:t>
      </w:r>
      <w:r w:rsidRPr="002120D3">
        <w:rPr>
          <w:rFonts w:ascii="Arial Narrow" w:eastAsia="Times New Roman" w:hAnsi="Arial Narrow" w:cs="Arial"/>
          <w:sz w:val="20"/>
          <w:szCs w:val="20"/>
          <w:lang w:eastAsia="bg-BG"/>
        </w:rPr>
        <w:t>", от една страна и</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Със седалище и адрес на управление .................................................................................................</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ЕИК ......................................., фирмено дело .........................., партида ........, том ......., стр....</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Times New Roman"/>
          <w:sz w:val="20"/>
          <w:szCs w:val="20"/>
          <w:lang w:val="ru-RU" w:eastAsia="bg-BG"/>
        </w:rPr>
        <w:t xml:space="preserve">наричан по-долу за краткост </w:t>
      </w:r>
      <w:r w:rsidRPr="002120D3">
        <w:rPr>
          <w:rFonts w:ascii="Arial Narrow" w:eastAsia="Times New Roman" w:hAnsi="Arial Narrow" w:cs="Times New Roman"/>
          <w:b/>
          <w:sz w:val="20"/>
          <w:szCs w:val="20"/>
          <w:lang w:val="ru-RU" w:eastAsia="bg-BG"/>
        </w:rPr>
        <w:t xml:space="preserve">“ТИТУЛЯР”, </w:t>
      </w:r>
      <w:r w:rsidRPr="002120D3">
        <w:rPr>
          <w:rFonts w:ascii="Arial Narrow" w:eastAsia="Times New Roman" w:hAnsi="Arial Narrow" w:cs="Arial"/>
          <w:sz w:val="20"/>
          <w:szCs w:val="20"/>
          <w:lang w:eastAsia="bg-BG"/>
        </w:rPr>
        <w:t>представляван от</w:t>
      </w:r>
    </w:p>
    <w:p w:rsidR="002120D3" w:rsidRPr="002120D3" w:rsidRDefault="002120D3" w:rsidP="002120D3">
      <w:pPr>
        <w:spacing w:after="0" w:line="240" w:lineRule="auto"/>
        <w:ind w:left="-180"/>
        <w:jc w:val="both"/>
        <w:rPr>
          <w:rFonts w:ascii="Arial Narrow" w:eastAsia="Times New Roman" w:hAnsi="Arial Narrow" w:cs="Times New Roman"/>
          <w:sz w:val="20"/>
          <w:szCs w:val="20"/>
          <w:lang w:eastAsia="bg-BG"/>
        </w:rPr>
      </w:pPr>
      <w:r w:rsidRPr="002120D3">
        <w:rPr>
          <w:rFonts w:ascii="Arial Narrow" w:eastAsia="Times New Roman" w:hAnsi="Arial Narrow" w:cs="Times New Roman"/>
          <w:sz w:val="20"/>
          <w:szCs w:val="20"/>
          <w:lang w:val="ru-RU" w:eastAsia="bg-BG"/>
        </w:rPr>
        <w:t>……………...............................................................................................</w:t>
      </w:r>
      <w:r w:rsidRPr="002120D3">
        <w:rPr>
          <w:rFonts w:ascii="Arial Narrow" w:eastAsia="Times New Roman" w:hAnsi="Arial Narrow" w:cs="Times New Roman"/>
          <w:sz w:val="20"/>
          <w:szCs w:val="20"/>
          <w:lang w:eastAsia="bg-BG"/>
        </w:rPr>
        <w:t>............................................</w:t>
      </w:r>
      <w:r w:rsidRPr="002120D3">
        <w:rPr>
          <w:rFonts w:ascii="Arial Narrow" w:eastAsia="Times New Roman" w:hAnsi="Arial Narrow" w:cs="Times New Roman"/>
          <w:sz w:val="20"/>
          <w:szCs w:val="20"/>
          <w:lang w:val="ru-RU" w:eastAsia="bg-BG"/>
        </w:rPr>
        <w:t>.......,</w:t>
      </w:r>
    </w:p>
    <w:p w:rsidR="002120D3" w:rsidRPr="002120D3" w:rsidRDefault="002120D3" w:rsidP="002120D3">
      <w:pPr>
        <w:spacing w:after="60" w:line="240" w:lineRule="auto"/>
        <w:ind w:left="-180"/>
        <w:jc w:val="both"/>
        <w:rPr>
          <w:rFonts w:ascii="Arial Narrow" w:eastAsia="Times New Roman" w:hAnsi="Arial Narrow" w:cs="Times New Roman"/>
          <w:sz w:val="20"/>
          <w:szCs w:val="20"/>
          <w:lang w:eastAsia="bg-BG"/>
        </w:rPr>
      </w:pPr>
      <w:r w:rsidRPr="002120D3">
        <w:rPr>
          <w:rFonts w:ascii="Arial Narrow" w:eastAsia="Times New Roman" w:hAnsi="Arial Narrow" w:cs="Times New Roman"/>
          <w:sz w:val="20"/>
          <w:szCs w:val="20"/>
          <w:lang w:val="ru-RU" w:eastAsia="bg-BG"/>
        </w:rPr>
        <w:t>л.к. №……........, изд.</w:t>
      </w:r>
      <w:r w:rsidRPr="002120D3">
        <w:rPr>
          <w:rFonts w:ascii="Arial Narrow" w:eastAsia="Times New Roman" w:hAnsi="Arial Narrow" w:cs="Times New Roman"/>
          <w:sz w:val="20"/>
          <w:szCs w:val="20"/>
          <w:lang w:eastAsia="bg-BG"/>
        </w:rPr>
        <w:t xml:space="preserve"> </w:t>
      </w:r>
      <w:r w:rsidRPr="002120D3">
        <w:rPr>
          <w:rFonts w:ascii="Arial Narrow" w:eastAsia="Times New Roman" w:hAnsi="Arial Narrow" w:cs="Times New Roman"/>
          <w:sz w:val="20"/>
          <w:szCs w:val="20"/>
          <w:lang w:val="ru-RU" w:eastAsia="bg-BG"/>
        </w:rPr>
        <w:t>на…….........от.................., ЕГН.................</w:t>
      </w:r>
      <w:r w:rsidRPr="002120D3">
        <w:rPr>
          <w:rFonts w:ascii="Arial Narrow" w:eastAsia="Times New Roman" w:hAnsi="Arial Narrow" w:cs="Times New Roman"/>
          <w:sz w:val="20"/>
          <w:szCs w:val="20"/>
          <w:lang w:eastAsia="bg-BG"/>
        </w:rPr>
        <w:t>.</w:t>
      </w:r>
      <w:r w:rsidRPr="002120D3">
        <w:rPr>
          <w:rFonts w:ascii="Arial Narrow" w:eastAsia="Times New Roman" w:hAnsi="Arial Narrow" w:cs="Times New Roman"/>
          <w:sz w:val="20"/>
          <w:szCs w:val="20"/>
          <w:lang w:val="ru-RU" w:eastAsia="bg-BG"/>
        </w:rPr>
        <w:t>.......,</w:t>
      </w:r>
      <w:r w:rsidRPr="002120D3">
        <w:rPr>
          <w:rFonts w:ascii="Arial Narrow" w:eastAsia="Times New Roman" w:hAnsi="Arial Narrow" w:cs="Times New Roman"/>
          <w:sz w:val="20"/>
          <w:szCs w:val="20"/>
          <w:lang w:eastAsia="bg-BG"/>
        </w:rPr>
        <w:t xml:space="preserve"> живущ в гр. .............................., ж.к. ............................................../ ул. ........................................., бл. № ............., ет. ......, ап. № .........., </w:t>
      </w:r>
    </w:p>
    <w:p w:rsidR="002120D3" w:rsidRPr="002120D3" w:rsidRDefault="002120D3" w:rsidP="002120D3">
      <w:pPr>
        <w:spacing w:after="0" w:line="240" w:lineRule="auto"/>
        <w:ind w:left="-180"/>
        <w:jc w:val="both"/>
        <w:rPr>
          <w:rFonts w:ascii="Arial Narrow" w:eastAsia="Times New Roman" w:hAnsi="Arial Narrow" w:cs="Times New Roman"/>
          <w:sz w:val="20"/>
          <w:szCs w:val="20"/>
          <w:lang w:eastAsia="bg-BG"/>
        </w:rPr>
      </w:pPr>
      <w:r w:rsidRPr="002120D3">
        <w:rPr>
          <w:rFonts w:ascii="Arial Narrow" w:eastAsia="Times New Roman" w:hAnsi="Arial Narrow" w:cs="Arial"/>
          <w:sz w:val="20"/>
          <w:szCs w:val="20"/>
          <w:lang w:eastAsia="bg-BG"/>
        </w:rPr>
        <w:t xml:space="preserve">и </w:t>
      </w:r>
      <w:r w:rsidRPr="002120D3">
        <w:rPr>
          <w:rFonts w:ascii="Arial Narrow" w:eastAsia="Times New Roman" w:hAnsi="Arial Narrow" w:cs="Times New Roman"/>
          <w:sz w:val="20"/>
          <w:szCs w:val="20"/>
          <w:lang w:val="ru-RU" w:eastAsia="bg-BG"/>
        </w:rPr>
        <w:t>…........................................................................................................</w:t>
      </w:r>
      <w:r w:rsidRPr="002120D3">
        <w:rPr>
          <w:rFonts w:ascii="Arial Narrow" w:eastAsia="Times New Roman" w:hAnsi="Arial Narrow" w:cs="Times New Roman"/>
          <w:sz w:val="20"/>
          <w:szCs w:val="20"/>
          <w:lang w:eastAsia="bg-BG"/>
        </w:rPr>
        <w:t>............................................</w:t>
      </w:r>
      <w:r w:rsidRPr="002120D3">
        <w:rPr>
          <w:rFonts w:ascii="Arial Narrow" w:eastAsia="Times New Roman" w:hAnsi="Arial Narrow" w:cs="Times New Roman"/>
          <w:sz w:val="20"/>
          <w:szCs w:val="20"/>
          <w:lang w:val="ru-RU" w:eastAsia="bg-BG"/>
        </w:rPr>
        <w:t>.......,</w:t>
      </w:r>
    </w:p>
    <w:p w:rsidR="002120D3" w:rsidRPr="002120D3" w:rsidRDefault="002120D3" w:rsidP="002120D3">
      <w:pPr>
        <w:spacing w:after="60" w:line="240" w:lineRule="auto"/>
        <w:ind w:left="-180"/>
        <w:jc w:val="both"/>
        <w:rPr>
          <w:rFonts w:ascii="Arial Narrow" w:eastAsia="Times New Roman" w:hAnsi="Arial Narrow" w:cs="Times New Roman"/>
          <w:sz w:val="20"/>
          <w:szCs w:val="20"/>
          <w:lang w:eastAsia="bg-BG"/>
        </w:rPr>
      </w:pPr>
      <w:r w:rsidRPr="002120D3">
        <w:rPr>
          <w:rFonts w:ascii="Arial Narrow" w:eastAsia="Times New Roman" w:hAnsi="Arial Narrow" w:cs="Times New Roman"/>
          <w:sz w:val="20"/>
          <w:szCs w:val="20"/>
          <w:lang w:val="ru-RU" w:eastAsia="bg-BG"/>
        </w:rPr>
        <w:t>л.к. №……........, изд.</w:t>
      </w:r>
      <w:r w:rsidRPr="002120D3">
        <w:rPr>
          <w:rFonts w:ascii="Arial Narrow" w:eastAsia="Times New Roman" w:hAnsi="Arial Narrow" w:cs="Times New Roman"/>
          <w:sz w:val="20"/>
          <w:szCs w:val="20"/>
          <w:lang w:eastAsia="bg-BG"/>
        </w:rPr>
        <w:t xml:space="preserve"> </w:t>
      </w:r>
      <w:r w:rsidRPr="002120D3">
        <w:rPr>
          <w:rFonts w:ascii="Arial Narrow" w:eastAsia="Times New Roman" w:hAnsi="Arial Narrow" w:cs="Times New Roman"/>
          <w:sz w:val="20"/>
          <w:szCs w:val="20"/>
          <w:lang w:val="ru-RU" w:eastAsia="bg-BG"/>
        </w:rPr>
        <w:t>на…….........от.................., ЕГН.................</w:t>
      </w:r>
      <w:r w:rsidRPr="002120D3">
        <w:rPr>
          <w:rFonts w:ascii="Arial Narrow" w:eastAsia="Times New Roman" w:hAnsi="Arial Narrow" w:cs="Times New Roman"/>
          <w:sz w:val="20"/>
          <w:szCs w:val="20"/>
          <w:lang w:eastAsia="bg-BG"/>
        </w:rPr>
        <w:t>.</w:t>
      </w:r>
      <w:r w:rsidRPr="002120D3">
        <w:rPr>
          <w:rFonts w:ascii="Arial Narrow" w:eastAsia="Times New Roman" w:hAnsi="Arial Narrow" w:cs="Times New Roman"/>
          <w:sz w:val="20"/>
          <w:szCs w:val="20"/>
          <w:lang w:val="ru-RU" w:eastAsia="bg-BG"/>
        </w:rPr>
        <w:t>.......,</w:t>
      </w:r>
      <w:r w:rsidRPr="002120D3">
        <w:rPr>
          <w:rFonts w:ascii="Arial Narrow" w:eastAsia="Times New Roman" w:hAnsi="Arial Narrow" w:cs="Times New Roman"/>
          <w:sz w:val="20"/>
          <w:szCs w:val="20"/>
          <w:lang w:eastAsia="bg-BG"/>
        </w:rPr>
        <w:t xml:space="preserve"> живущ в гр. ..............................., ж.к. ............................................../ ул. ........................................., бл. № ............., ет. ......, ап. № .........., </w:t>
      </w:r>
    </w:p>
    <w:p w:rsidR="002120D3" w:rsidRPr="002120D3" w:rsidRDefault="002120D3" w:rsidP="002120D3">
      <w:pPr>
        <w:autoSpaceDE w:val="0"/>
        <w:autoSpaceDN w:val="0"/>
        <w:adjustRightInd w:val="0"/>
        <w:spacing w:after="60" w:line="240" w:lineRule="auto"/>
        <w:ind w:left="-180"/>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се сключи настоящият договор за разплащателна сметка (по-долу „Договора“) за следното :</w:t>
      </w:r>
    </w:p>
    <w:p w:rsidR="002120D3" w:rsidRPr="002120D3" w:rsidRDefault="002120D3" w:rsidP="002120D3">
      <w:pPr>
        <w:autoSpaceDE w:val="0"/>
        <w:autoSpaceDN w:val="0"/>
        <w:adjustRightInd w:val="0"/>
        <w:spacing w:after="60" w:line="240" w:lineRule="auto"/>
        <w:ind w:left="-180" w:firstLine="360"/>
        <w:jc w:val="center"/>
        <w:rPr>
          <w:rFonts w:ascii="Arial Narrow" w:eastAsia="Times New Roman" w:hAnsi="Arial Narrow" w:cs="Arial"/>
          <w:b/>
          <w:sz w:val="20"/>
          <w:szCs w:val="20"/>
          <w:lang w:eastAsia="bg-BG"/>
        </w:rPr>
      </w:pPr>
      <w:r w:rsidRPr="002120D3">
        <w:rPr>
          <w:rFonts w:ascii="Arial Narrow" w:eastAsia="Times New Roman" w:hAnsi="Arial Narrow" w:cs="Arial"/>
          <w:b/>
          <w:sz w:val="20"/>
          <w:szCs w:val="20"/>
          <w:lang w:eastAsia="bg-BG"/>
        </w:rPr>
        <w:t>I. ПРЕДМЕТ НА ДОГОВОРА</w:t>
      </w:r>
    </w:p>
    <w:p w:rsidR="002120D3" w:rsidRPr="002120D3" w:rsidRDefault="002120D3" w:rsidP="002120D3">
      <w:pPr>
        <w:autoSpaceDE w:val="0"/>
        <w:autoSpaceDN w:val="0"/>
        <w:adjustRightInd w:val="0"/>
        <w:spacing w:after="6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Чл.1(1) ТИТУЛЯРЪТ възлага, а БАНКАТА приема да открие и води разплащателна сметка в ..........................(вид валута)  на името на ТИТУЛЯРА, (наричана по-долу за краткост СМЕТКАТА), за съхранение на пари, платими на виждане без срок на предизвестие от страна на ТИТУЛЯРА, по която БАНКАТА приема и извършва по негово нареждане плащания в границите на наличните по СМЕТКАТА суми</w:t>
      </w:r>
      <w:r w:rsidRPr="002120D3">
        <w:rPr>
          <w:rFonts w:ascii="Arial Narrow" w:eastAsia="Times New Roman" w:hAnsi="Arial Narrow" w:cs="Arial"/>
          <w:sz w:val="20"/>
          <w:szCs w:val="20"/>
          <w:lang w:val="ru-RU" w:eastAsia="bg-BG"/>
        </w:rPr>
        <w:t xml:space="preserve"> </w:t>
      </w:r>
      <w:r w:rsidRPr="002120D3">
        <w:rPr>
          <w:rFonts w:ascii="Arial Narrow" w:eastAsia="Times New Roman" w:hAnsi="Arial Narrow" w:cs="Arial"/>
          <w:sz w:val="20"/>
          <w:szCs w:val="20"/>
          <w:lang w:eastAsia="bg-BG"/>
        </w:rPr>
        <w:t>и при условията на настоящия Договор.</w:t>
      </w:r>
    </w:p>
    <w:p w:rsidR="002120D3" w:rsidRPr="002120D3" w:rsidRDefault="002120D3" w:rsidP="002120D3">
      <w:pPr>
        <w:autoSpaceDE w:val="0"/>
        <w:autoSpaceDN w:val="0"/>
        <w:adjustRightInd w:val="0"/>
        <w:spacing w:after="0" w:line="240" w:lineRule="auto"/>
        <w:rPr>
          <w:rFonts w:ascii="Arial Narrow" w:eastAsia="Times New Roman" w:hAnsi="Arial Narrow" w:cs="Arial"/>
          <w:sz w:val="20"/>
          <w:szCs w:val="20"/>
          <w:lang w:val="en-US" w:eastAsia="bg-BG"/>
        </w:rPr>
      </w:pPr>
      <w:r w:rsidRPr="002120D3">
        <w:rPr>
          <w:rFonts w:ascii="Arial Narrow" w:eastAsia="Times New Roman" w:hAnsi="Arial Narrow" w:cs="Arial"/>
          <w:sz w:val="20"/>
          <w:szCs w:val="20"/>
          <w:lang w:eastAsia="bg-BG"/>
        </w:rPr>
        <w:t xml:space="preserve">(2) БАНКАТА означава СМЕТКАТА с </w:t>
      </w:r>
      <w:r w:rsidRPr="002120D3">
        <w:rPr>
          <w:rFonts w:ascii="Arial Narrow" w:eastAsia="Times New Roman" w:hAnsi="Arial Narrow" w:cs="Arial"/>
          <w:sz w:val="20"/>
          <w:szCs w:val="20"/>
          <w:lang w:val="en-US" w:eastAsia="bg-BG"/>
        </w:rPr>
        <w:t>IBAN</w:t>
      </w:r>
      <w:r w:rsidRPr="002120D3">
        <w:rPr>
          <w:rFonts w:ascii="Arial Narrow" w:eastAsia="Times New Roman" w:hAnsi="Arial Narrow" w:cs="Arial"/>
          <w:sz w:val="20"/>
          <w:szCs w:val="20"/>
          <w:lang w:eastAsia="bg-BG"/>
        </w:rPr>
        <w:t xml:space="preserve"> номер :............................................................, BIC код - BPBIBGSF.</w:t>
      </w:r>
    </w:p>
    <w:p w:rsidR="002120D3" w:rsidRPr="002120D3" w:rsidRDefault="002120D3" w:rsidP="002120D3">
      <w:pPr>
        <w:autoSpaceDE w:val="0"/>
        <w:autoSpaceDN w:val="0"/>
        <w:adjustRightInd w:val="0"/>
        <w:spacing w:before="240" w:after="0" w:line="240" w:lineRule="auto"/>
        <w:jc w:val="both"/>
        <w:rPr>
          <w:rFonts w:ascii="Arial Narrow" w:eastAsia="Times New Roman" w:hAnsi="Arial Narrow" w:cs="Arial"/>
          <w:sz w:val="20"/>
          <w:szCs w:val="20"/>
          <w:lang w:val="en-US" w:eastAsia="bg-BG"/>
        </w:rPr>
      </w:pPr>
      <w:r w:rsidRPr="002120D3">
        <w:rPr>
          <w:rFonts w:ascii="Arial Narrow" w:eastAsia="Times New Roman" w:hAnsi="Arial Narrow" w:cs="Arial"/>
          <w:sz w:val="20"/>
          <w:szCs w:val="20"/>
          <w:lang w:val="en-US" w:eastAsia="bg-BG"/>
        </w:rPr>
        <w:t xml:space="preserve">(3) </w:t>
      </w:r>
      <w:r w:rsidRPr="002120D3">
        <w:rPr>
          <w:rFonts w:ascii="Arial Narrow" w:eastAsia="Times New Roman" w:hAnsi="Arial Narrow" w:cs="Arial"/>
          <w:sz w:val="20"/>
          <w:szCs w:val="20"/>
          <w:lang w:eastAsia="bg-BG"/>
        </w:rPr>
        <w:t>Страните се съгласяват, че настоящият Договор</w:t>
      </w:r>
      <w:r w:rsidRPr="002120D3">
        <w:rPr>
          <w:rFonts w:ascii="Arial Narrow" w:eastAsia="Times New Roman" w:hAnsi="Arial Narrow" w:cs="Arial"/>
          <w:sz w:val="20"/>
          <w:szCs w:val="20"/>
          <w:lang w:val="en-US" w:eastAsia="bg-BG"/>
        </w:rPr>
        <w:t xml:space="preserve"> влиза в сила след получаване от страна на БАНКАТА на писмено уведомление от </w:t>
      </w:r>
      <w:r w:rsidRPr="002120D3">
        <w:rPr>
          <w:rFonts w:ascii="Arial Narrow" w:eastAsia="Times New Roman" w:hAnsi="Arial Narrow" w:cs="Arial"/>
          <w:sz w:val="20"/>
          <w:szCs w:val="20"/>
          <w:lang w:eastAsia="bg-BG"/>
        </w:rPr>
        <w:t>ТИТУЛЯРА</w:t>
      </w:r>
      <w:r w:rsidRPr="002120D3">
        <w:rPr>
          <w:rFonts w:ascii="Arial Narrow" w:eastAsia="Times New Roman" w:hAnsi="Arial Narrow" w:cs="Arial"/>
          <w:sz w:val="20"/>
          <w:szCs w:val="20"/>
          <w:lang w:val="en-US" w:eastAsia="bg-BG"/>
        </w:rPr>
        <w:t>, че последният е прекратил договора си за банково обслужване с "</w:t>
      </w:r>
      <w:ins w:id="71" w:author="SysAdmin" w:date="2014-08-22T11:18:00Z">
        <w:r w:rsidR="00B20F93">
          <w:rPr>
            <w:rFonts w:ascii="Arial Narrow" w:eastAsia="Times New Roman" w:hAnsi="Arial Narrow" w:cs="Arial"/>
            <w:sz w:val="20"/>
            <w:szCs w:val="20"/>
            <w:lang w:eastAsia="bg-BG"/>
          </w:rPr>
          <w:t>……</w:t>
        </w:r>
        <w:r w:rsidR="00B20F93">
          <w:rPr>
            <w:rFonts w:ascii="Arial Narrow" w:eastAsia="Times New Roman" w:hAnsi="Arial Narrow" w:cs="Arial"/>
            <w:sz w:val="20"/>
            <w:szCs w:val="20"/>
            <w:lang w:eastAsia="bg-BG"/>
          </w:rPr>
          <w:t>.</w:t>
        </w:r>
      </w:ins>
      <w:r w:rsidRPr="002120D3">
        <w:rPr>
          <w:rFonts w:ascii="Arial Narrow" w:eastAsia="Times New Roman" w:hAnsi="Arial Narrow" w:cs="Arial"/>
          <w:sz w:val="20"/>
          <w:szCs w:val="20"/>
          <w:lang w:val="en-US" w:eastAsia="bg-BG"/>
        </w:rPr>
        <w:t>, вписана в Търговския регистър към Агенция по вписванията с ЕИК</w:t>
      </w:r>
      <w:ins w:id="72" w:author="SysAdmin" w:date="2014-08-22T11:18:00Z">
        <w:r w:rsidR="00B20F93">
          <w:rPr>
            <w:rFonts w:ascii="Arial Narrow" w:eastAsia="Times New Roman" w:hAnsi="Arial Narrow" w:cs="Arial"/>
            <w:sz w:val="20"/>
            <w:szCs w:val="20"/>
            <w:lang w:eastAsia="bg-BG"/>
          </w:rPr>
          <w:t>…</w:t>
        </w:r>
        <w:r w:rsidR="00B20F93">
          <w:rPr>
            <w:rFonts w:ascii="Arial Narrow" w:eastAsia="Times New Roman" w:hAnsi="Arial Narrow" w:cs="Arial"/>
            <w:sz w:val="20"/>
            <w:szCs w:val="20"/>
            <w:lang w:eastAsia="bg-BG"/>
          </w:rPr>
          <w:t>.</w:t>
        </w:r>
      </w:ins>
      <w:r w:rsidRPr="002120D3">
        <w:rPr>
          <w:rFonts w:ascii="Arial Narrow" w:eastAsia="Times New Roman" w:hAnsi="Arial Narrow" w:cs="Arial"/>
          <w:sz w:val="20"/>
          <w:szCs w:val="20"/>
          <w:lang w:val="en-US" w:eastAsia="bg-BG"/>
        </w:rPr>
        <w:t>,  със седалище и адрес на управление: гр. София,</w:t>
      </w:r>
      <w:r w:rsidRPr="002120D3">
        <w:rPr>
          <w:rFonts w:ascii="Arial Narrow" w:eastAsia="Times New Roman" w:hAnsi="Arial Narrow" w:cs="Arial"/>
          <w:sz w:val="20"/>
          <w:szCs w:val="20"/>
          <w:lang w:eastAsia="bg-BG"/>
        </w:rPr>
        <w:t xml:space="preserve"> </w:t>
      </w:r>
      <w:r w:rsidRPr="002120D3">
        <w:rPr>
          <w:rFonts w:ascii="Arial Narrow" w:eastAsia="Times New Roman" w:hAnsi="Arial Narrow" w:cs="Arial"/>
          <w:sz w:val="20"/>
          <w:szCs w:val="20"/>
          <w:lang w:val="en-US" w:eastAsia="bg-BG"/>
        </w:rPr>
        <w:t>(„</w:t>
      </w:r>
      <w:ins w:id="73" w:author="SysAdmin" w:date="2014-08-22T11:19:00Z">
        <w:r w:rsidR="00B20F93" w:rsidRPr="002120D3" w:rsidDel="00B20F93">
          <w:rPr>
            <w:rFonts w:ascii="Arial Narrow" w:eastAsia="Times New Roman" w:hAnsi="Arial Narrow" w:cs="Arial"/>
            <w:sz w:val="20"/>
            <w:szCs w:val="20"/>
            <w:lang w:val="en-US" w:eastAsia="bg-BG"/>
          </w:rPr>
          <w:t xml:space="preserve"> </w:t>
        </w:r>
      </w:ins>
      <w:r w:rsidRPr="002120D3">
        <w:rPr>
          <w:rFonts w:ascii="Arial Narrow" w:eastAsia="Times New Roman" w:hAnsi="Arial Narrow" w:cs="Arial"/>
          <w:sz w:val="20"/>
          <w:szCs w:val="20"/>
          <w:lang w:val="en-US" w:eastAsia="bg-BG"/>
        </w:rPr>
        <w:t>“) (по-долу „Съобщението“) и се сключва за срок от една година, считано от датата на влизането му в сила (т.е. от получаване от страна на БАНКАТА на Съобщението).</w:t>
      </w:r>
    </w:p>
    <w:p w:rsidR="002120D3" w:rsidRPr="002120D3" w:rsidRDefault="002120D3" w:rsidP="002120D3">
      <w:pPr>
        <w:autoSpaceDE w:val="0"/>
        <w:autoSpaceDN w:val="0"/>
        <w:adjustRightInd w:val="0"/>
        <w:spacing w:before="240"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(4) Независимо от изтичането на срока на Договора, уговорен в ал.3 по-горе, в случай на наложен запор върху СМЕТКАТА или друго ограничение, допустимо по българското законодателство, БАНКАТА не закрива СМЕТКАТА до вдигането на запора или отпадането на наложеното ограничение, за което ТИТУЛЯРЪТ дава своето изрично и безусловно съгласие.</w:t>
      </w:r>
    </w:p>
    <w:p w:rsidR="002120D3" w:rsidRPr="002120D3" w:rsidRDefault="002120D3" w:rsidP="002120D3">
      <w:pPr>
        <w:autoSpaceDE w:val="0"/>
        <w:autoSpaceDN w:val="0"/>
        <w:adjustRightInd w:val="0"/>
        <w:spacing w:before="240"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 xml:space="preserve">(5) ТИТУЛЯРЪТ е длъжен след изтичането на срока на Договора (и доколкото не е наложен запор върху СМЕТКАТА или друго ограничение, допустимо по българското законодателство) да прехвърли/изтегли всички налични по СМЕТКАТА средства, като в случай на неизпълнение на това негово задължение сумата остава налична по СМЕТКАТА до разпореждане със средствата от страна на ТИТУЛЯРА или упълномощено от него лице, като БАНКАТА преустановява начисляването на лихви върху сумата по СМЕТКАТА. </w:t>
      </w:r>
    </w:p>
    <w:p w:rsidR="002120D3" w:rsidRPr="002120D3" w:rsidRDefault="002120D3" w:rsidP="002120D3">
      <w:pPr>
        <w:autoSpaceDE w:val="0"/>
        <w:autoSpaceDN w:val="0"/>
        <w:adjustRightInd w:val="0"/>
        <w:spacing w:after="60" w:line="240" w:lineRule="auto"/>
        <w:ind w:left="-181" w:firstLine="357"/>
        <w:jc w:val="both"/>
        <w:rPr>
          <w:rFonts w:ascii="Arial Narrow" w:eastAsia="Times New Roman" w:hAnsi="Arial Narrow" w:cs="Arial"/>
          <w:sz w:val="20"/>
          <w:szCs w:val="20"/>
          <w:lang w:eastAsia="bg-BG"/>
        </w:rPr>
      </w:pPr>
    </w:p>
    <w:p w:rsidR="002120D3" w:rsidRPr="002120D3" w:rsidRDefault="002120D3" w:rsidP="002120D3">
      <w:pPr>
        <w:spacing w:after="60" w:line="240" w:lineRule="auto"/>
        <w:ind w:left="-181" w:firstLine="360"/>
        <w:jc w:val="both"/>
        <w:rPr>
          <w:rFonts w:ascii="Arial Narrow" w:eastAsia="Times New Roman" w:hAnsi="Arial Narrow" w:cs="Times New Roman"/>
          <w:sz w:val="20"/>
          <w:szCs w:val="20"/>
        </w:rPr>
      </w:pPr>
      <w:r w:rsidRPr="002120D3">
        <w:rPr>
          <w:rFonts w:ascii="Arial Narrow" w:eastAsia="Times New Roman" w:hAnsi="Arial Narrow" w:cs="Arial"/>
          <w:sz w:val="20"/>
          <w:szCs w:val="20"/>
        </w:rPr>
        <w:t>Чл.2</w:t>
      </w:r>
      <w:r w:rsidRPr="002120D3">
        <w:rPr>
          <w:rFonts w:ascii="Arial Narrow" w:eastAsia="Times New Roman" w:hAnsi="Arial Narrow" w:cs="Times New Roman"/>
          <w:sz w:val="20"/>
          <w:szCs w:val="20"/>
        </w:rPr>
        <w:t xml:space="preserve"> Дължимата върху средствата по СМЕТКАТА лихва се изчислява ежедневно на база 360 лихводни за година и 30 лихводни за месец, считано от датата на откриването на СМЕТКАТА и се капитализира и дължи (изплаща) в края на календарната година или при закриване на СМЕТКАТА. </w:t>
      </w:r>
    </w:p>
    <w:p w:rsidR="002120D3" w:rsidRPr="002120D3" w:rsidRDefault="002120D3" w:rsidP="002120D3">
      <w:pPr>
        <w:spacing w:after="60" w:line="240" w:lineRule="auto"/>
        <w:ind w:left="-181" w:firstLine="361"/>
        <w:jc w:val="both"/>
        <w:rPr>
          <w:rFonts w:ascii="Arial Narrow" w:eastAsia="Times New Roman" w:hAnsi="Arial Narrow" w:cs="Times New Roman"/>
          <w:sz w:val="20"/>
          <w:szCs w:val="20"/>
          <w:lang w:eastAsia="bg-BG"/>
        </w:rPr>
      </w:pPr>
      <w:r w:rsidRPr="002120D3">
        <w:rPr>
          <w:rFonts w:ascii="Arial Narrow" w:eastAsia="Times New Roman" w:hAnsi="Arial Narrow" w:cs="Times New Roman"/>
          <w:sz w:val="20"/>
          <w:szCs w:val="20"/>
          <w:lang w:eastAsia="bg-BG"/>
        </w:rPr>
        <w:lastRenderedPageBreak/>
        <w:t xml:space="preserve">Чл. 3. </w:t>
      </w:r>
      <w:r w:rsidRPr="002120D3">
        <w:rPr>
          <w:rFonts w:ascii="Arial Narrow" w:eastAsia="Times New Roman" w:hAnsi="Arial Narrow" w:cs="Times New Roman"/>
          <w:sz w:val="20"/>
          <w:szCs w:val="20"/>
        </w:rPr>
        <w:t>Неразделна част от настоящия Договор са Общите условия за откриване, водене и закриване на сметки на юридически лица, еднолични търговци, дружества по закона за задълженията и договорите, бюджетни предприятия и чуждестранни търговски представителства в (приети с Решение на Изпълнителния комитет на БАНКАТА от 05.03.2009г., с последващи изменения и допълнения). Същите са налични на дълготраен носител по смисъла на §1, т.4 от Допълнителните разпоредби на Закона за платежните услуги и платежните системи – на Интернет страницата на БАНКАТА - http://postbank.bg.С подписването на настоящия Договор ТИТУЛЯРЪТ декларира, че е запознат изцяло с тяхното съдържание  в сила към момента на подписване на настоящия Договор и ги приема без възражения.</w:t>
      </w:r>
    </w:p>
    <w:p w:rsidR="002120D3" w:rsidRPr="002120D3" w:rsidRDefault="002120D3" w:rsidP="002120D3">
      <w:pPr>
        <w:autoSpaceDE w:val="0"/>
        <w:autoSpaceDN w:val="0"/>
        <w:adjustRightInd w:val="0"/>
        <w:spacing w:after="60" w:line="240" w:lineRule="auto"/>
        <w:ind w:left="-181" w:firstLine="360"/>
        <w:jc w:val="both"/>
        <w:rPr>
          <w:rFonts w:ascii="Arial Narrow" w:eastAsia="Times New Roman" w:hAnsi="Arial Narrow" w:cs="Arial"/>
          <w:sz w:val="20"/>
          <w:szCs w:val="20"/>
          <w:lang w:eastAsia="bg-BG"/>
        </w:rPr>
      </w:pPr>
      <w:r w:rsidRPr="002120D3">
        <w:rPr>
          <w:rFonts w:ascii="Arial Narrow" w:eastAsia="Times New Roman" w:hAnsi="Arial Narrow" w:cs="Times New Roman"/>
          <w:sz w:val="20"/>
          <w:szCs w:val="20"/>
          <w:lang w:eastAsia="bg-BG"/>
        </w:rPr>
        <w:t>Настоящият Договор се състави в два еднообразни екземпляра - по един за всяка от страните.</w:t>
      </w:r>
    </w:p>
    <w:p w:rsidR="002120D3" w:rsidRPr="002120D3" w:rsidRDefault="002120D3" w:rsidP="002120D3">
      <w:pPr>
        <w:autoSpaceDE w:val="0"/>
        <w:autoSpaceDN w:val="0"/>
        <w:adjustRightInd w:val="0"/>
        <w:spacing w:after="60" w:line="240" w:lineRule="auto"/>
        <w:jc w:val="both"/>
        <w:rPr>
          <w:rFonts w:ascii="Times New Roman" w:eastAsia="Times New Roman" w:hAnsi="Times New Roman" w:cs="Times New Roman"/>
          <w:sz w:val="20"/>
          <w:szCs w:val="20"/>
          <w:lang w:eastAsia="bg-BG"/>
        </w:rPr>
      </w:pPr>
    </w:p>
    <w:tbl>
      <w:tblPr>
        <w:tblpPr w:leftFromText="141" w:rightFromText="141" w:vertAnchor="text" w:horzAnchor="margin" w:tblpY="4"/>
        <w:tblW w:w="10548" w:type="dxa"/>
        <w:tblLook w:val="0000"/>
      </w:tblPr>
      <w:tblGrid>
        <w:gridCol w:w="5868"/>
        <w:gridCol w:w="4680"/>
      </w:tblGrid>
      <w:tr w:rsidR="002120D3" w:rsidRPr="002120D3" w:rsidTr="00870958">
        <w:trPr>
          <w:trHeight w:val="2336"/>
        </w:trPr>
        <w:tc>
          <w:tcPr>
            <w:tcW w:w="5868" w:type="dxa"/>
          </w:tcPr>
          <w:p w:rsidR="002120D3" w:rsidRPr="002120D3" w:rsidRDefault="002120D3" w:rsidP="002120D3">
            <w:pPr>
              <w:keepNext/>
              <w:spacing w:after="120" w:line="240" w:lineRule="auto"/>
              <w:jc w:val="both"/>
              <w:outlineLvl w:val="1"/>
              <w:rPr>
                <w:rFonts w:ascii="Arial Narrow" w:eastAsia="Times New Roman" w:hAnsi="Arial Narrow" w:cs="Arial"/>
                <w:b/>
                <w:bCs/>
                <w:sz w:val="20"/>
                <w:szCs w:val="20"/>
              </w:rPr>
            </w:pPr>
            <w:r w:rsidRPr="002120D3">
              <w:rPr>
                <w:rFonts w:ascii="Arial Narrow" w:eastAsia="Times New Roman" w:hAnsi="Arial Narrow" w:cs="Arial-Narrow+0"/>
                <w:b/>
                <w:bCs/>
                <w:sz w:val="20"/>
                <w:szCs w:val="20"/>
              </w:rPr>
              <w:t>„</w:t>
            </w:r>
          </w:p>
          <w:p w:rsidR="002120D3" w:rsidRPr="002120D3" w:rsidRDefault="002120D3" w:rsidP="002120D3">
            <w:pPr>
              <w:spacing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1.Име на служител: ......................................................................</w:t>
            </w:r>
          </w:p>
          <w:p w:rsidR="002120D3" w:rsidRPr="002120D3" w:rsidRDefault="002120D3" w:rsidP="002120D3">
            <w:pPr>
              <w:spacing w:after="0" w:line="240" w:lineRule="auto"/>
              <w:jc w:val="both"/>
              <w:rPr>
                <w:rFonts w:ascii="Arial Narrow" w:eastAsia="Times New Roman" w:hAnsi="Arial Narrow" w:cs="Arial"/>
                <w:sz w:val="20"/>
                <w:szCs w:val="20"/>
                <w:lang w:eastAsia="bg-BG"/>
              </w:rPr>
            </w:pPr>
          </w:p>
          <w:p w:rsidR="002120D3" w:rsidRPr="002120D3" w:rsidRDefault="002120D3" w:rsidP="002120D3">
            <w:pPr>
              <w:spacing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Подпис на служител: ................................................................</w:t>
            </w:r>
          </w:p>
          <w:p w:rsidR="002120D3" w:rsidRPr="002120D3" w:rsidRDefault="002120D3" w:rsidP="002120D3">
            <w:pPr>
              <w:spacing w:after="0" w:line="240" w:lineRule="auto"/>
              <w:jc w:val="both"/>
              <w:rPr>
                <w:rFonts w:ascii="Arial Narrow" w:eastAsia="Times New Roman" w:hAnsi="Arial Narrow" w:cs="Arial"/>
                <w:sz w:val="20"/>
                <w:szCs w:val="20"/>
                <w:lang w:eastAsia="bg-BG"/>
              </w:rPr>
            </w:pPr>
          </w:p>
          <w:p w:rsidR="002120D3" w:rsidRPr="002120D3" w:rsidRDefault="002120D3" w:rsidP="002120D3">
            <w:pPr>
              <w:spacing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2. Име на служител: ....................................................................</w:t>
            </w:r>
          </w:p>
          <w:p w:rsidR="002120D3" w:rsidRPr="002120D3" w:rsidRDefault="002120D3" w:rsidP="002120D3">
            <w:pPr>
              <w:spacing w:after="0" w:line="240" w:lineRule="auto"/>
              <w:jc w:val="both"/>
              <w:rPr>
                <w:rFonts w:ascii="Arial Narrow" w:eastAsia="Times New Roman" w:hAnsi="Arial Narrow" w:cs="Arial"/>
                <w:sz w:val="20"/>
                <w:szCs w:val="20"/>
                <w:lang w:eastAsia="bg-BG"/>
              </w:rPr>
            </w:pPr>
          </w:p>
          <w:p w:rsidR="002120D3" w:rsidRPr="002120D3" w:rsidRDefault="002120D3" w:rsidP="002120D3">
            <w:pPr>
              <w:spacing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Подпис на служител: ................................................................</w:t>
            </w:r>
          </w:p>
        </w:tc>
        <w:tc>
          <w:tcPr>
            <w:tcW w:w="4680" w:type="dxa"/>
          </w:tcPr>
          <w:p w:rsidR="002120D3" w:rsidRPr="002120D3" w:rsidRDefault="002120D3" w:rsidP="002120D3">
            <w:pPr>
              <w:keepNext/>
              <w:spacing w:after="120" w:line="240" w:lineRule="auto"/>
              <w:jc w:val="both"/>
              <w:outlineLvl w:val="1"/>
              <w:rPr>
                <w:rFonts w:ascii="Arial Narrow" w:eastAsia="Times New Roman" w:hAnsi="Arial Narrow" w:cs="Arial"/>
                <w:b/>
                <w:bCs/>
                <w:sz w:val="20"/>
                <w:szCs w:val="20"/>
              </w:rPr>
            </w:pPr>
            <w:r w:rsidRPr="002120D3">
              <w:rPr>
                <w:rFonts w:ascii="Arial Narrow" w:eastAsia="Times New Roman" w:hAnsi="Arial Narrow" w:cs="Arial"/>
                <w:b/>
                <w:bCs/>
                <w:sz w:val="20"/>
                <w:szCs w:val="20"/>
              </w:rPr>
              <w:t>ПРЕДСТАВЛЯВАЩИ ТИТУЛЯРА:</w:t>
            </w:r>
          </w:p>
          <w:p w:rsidR="002120D3" w:rsidRPr="002120D3" w:rsidRDefault="002120D3" w:rsidP="002120D3">
            <w:pPr>
              <w:spacing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1............................................</w:t>
            </w:r>
          </w:p>
          <w:p w:rsidR="002120D3" w:rsidRPr="002120D3" w:rsidRDefault="002120D3" w:rsidP="002120D3">
            <w:pPr>
              <w:spacing w:after="0" w:line="240" w:lineRule="auto"/>
              <w:jc w:val="both"/>
              <w:rPr>
                <w:rFonts w:ascii="Arial Narrow" w:eastAsia="Times New Roman" w:hAnsi="Arial Narrow" w:cs="Arial"/>
                <w:sz w:val="20"/>
                <w:szCs w:val="20"/>
                <w:lang w:eastAsia="bg-BG"/>
              </w:rPr>
            </w:pPr>
          </w:p>
          <w:p w:rsidR="002120D3" w:rsidRPr="002120D3" w:rsidRDefault="002120D3" w:rsidP="002120D3">
            <w:pPr>
              <w:spacing w:after="0" w:line="240" w:lineRule="auto"/>
              <w:jc w:val="both"/>
              <w:rPr>
                <w:rFonts w:ascii="Arial Narrow" w:eastAsia="Times New Roman" w:hAnsi="Arial Narrow" w:cs="Arial"/>
                <w:sz w:val="20"/>
                <w:szCs w:val="20"/>
                <w:lang w:eastAsia="bg-BG"/>
              </w:rPr>
            </w:pPr>
            <w:r w:rsidRPr="002120D3">
              <w:rPr>
                <w:rFonts w:ascii="Arial Narrow" w:eastAsia="Times New Roman" w:hAnsi="Arial Narrow" w:cs="Arial"/>
                <w:sz w:val="20"/>
                <w:szCs w:val="20"/>
                <w:lang w:eastAsia="bg-BG"/>
              </w:rPr>
              <w:t>2............................................</w:t>
            </w:r>
          </w:p>
          <w:p w:rsidR="002120D3" w:rsidRPr="002120D3" w:rsidRDefault="002120D3" w:rsidP="002120D3">
            <w:pPr>
              <w:spacing w:after="0" w:line="240" w:lineRule="auto"/>
              <w:jc w:val="both"/>
              <w:rPr>
                <w:rFonts w:ascii="Arial Narrow" w:eastAsia="Times New Roman" w:hAnsi="Arial Narrow" w:cs="Arial"/>
                <w:sz w:val="20"/>
                <w:szCs w:val="20"/>
                <w:lang w:eastAsia="bg-BG"/>
              </w:rPr>
            </w:pPr>
          </w:p>
        </w:tc>
      </w:tr>
    </w:tbl>
    <w:p w:rsidR="00CE1CAA" w:rsidRDefault="00CE1CAA" w:rsidP="002120D3">
      <w:pPr>
        <w:jc w:val="center"/>
      </w:pPr>
    </w:p>
    <w:sectPr w:rsidR="00CE1CAA" w:rsidSect="00870958">
      <w:footerReference w:type="default" r:id="rId9"/>
      <w:pgSz w:w="11906" w:h="16838"/>
      <w:pgMar w:top="1417" w:right="1417" w:bottom="1417" w:left="1417" w:header="708"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1B67" w:rsidRDefault="00841B67">
      <w:pPr>
        <w:spacing w:after="0" w:line="240" w:lineRule="auto"/>
      </w:pPr>
      <w:r>
        <w:separator/>
      </w:r>
    </w:p>
  </w:endnote>
  <w:endnote w:type="continuationSeparator" w:id="0">
    <w:p w:rsidR="00841B67" w:rsidRDefault="00841B6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Narrow">
    <w:panose1 w:val="020B0606020202030204"/>
    <w:charset w:val="CC"/>
    <w:family w:val="swiss"/>
    <w:pitch w:val="variable"/>
    <w:sig w:usb0="00000287" w:usb1="00000800" w:usb2="00000000" w:usb3="00000000" w:csb0="0000009F" w:csb1="00000000"/>
  </w:font>
  <w:font w:name="Arial-Narrow+0">
    <w:panose1 w:val="00000000000000000000"/>
    <w:charset w:val="CC"/>
    <w:family w:val="auto"/>
    <w:notTrueType/>
    <w:pitch w:val="default"/>
    <w:sig w:usb0="00000201" w:usb1="00000000" w:usb2="00000000" w:usb3="00000000" w:csb0="00000004" w:csb1="00000000"/>
  </w:font>
  <w:font w:name="Arial-Narrow-Bold+1">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28908127"/>
      <w:docPartObj>
        <w:docPartGallery w:val="Page Numbers (Bottom of Page)"/>
        <w:docPartUnique/>
      </w:docPartObj>
    </w:sdtPr>
    <w:sdtEndPr>
      <w:rPr>
        <w:rFonts w:ascii="Times New Roman" w:hAnsi="Times New Roman" w:cs="Times New Roman"/>
        <w:noProof/>
      </w:rPr>
    </w:sdtEndPr>
    <w:sdtContent>
      <w:p w:rsidR="00EF63AF" w:rsidRPr="005677CC" w:rsidRDefault="00D012A5">
        <w:pPr>
          <w:pStyle w:val="a3"/>
          <w:jc w:val="center"/>
          <w:rPr>
            <w:rFonts w:ascii="Times New Roman" w:hAnsi="Times New Roman" w:cs="Times New Roman"/>
          </w:rPr>
        </w:pPr>
        <w:r w:rsidRPr="005677CC">
          <w:rPr>
            <w:rFonts w:ascii="Times New Roman" w:hAnsi="Times New Roman" w:cs="Times New Roman"/>
          </w:rPr>
          <w:fldChar w:fldCharType="begin"/>
        </w:r>
        <w:r w:rsidR="00EF63AF" w:rsidRPr="005677CC">
          <w:rPr>
            <w:rFonts w:ascii="Times New Roman" w:hAnsi="Times New Roman" w:cs="Times New Roman"/>
          </w:rPr>
          <w:instrText xml:space="preserve"> PAGE   \* MERGEFORMAT </w:instrText>
        </w:r>
        <w:r w:rsidRPr="005677CC">
          <w:rPr>
            <w:rFonts w:ascii="Times New Roman" w:hAnsi="Times New Roman" w:cs="Times New Roman"/>
          </w:rPr>
          <w:fldChar w:fldCharType="separate"/>
        </w:r>
        <w:r w:rsidR="00CE3C1D">
          <w:rPr>
            <w:rFonts w:ascii="Times New Roman" w:hAnsi="Times New Roman" w:cs="Times New Roman"/>
            <w:noProof/>
          </w:rPr>
          <w:t>4</w:t>
        </w:r>
        <w:r w:rsidRPr="005677CC">
          <w:rPr>
            <w:rFonts w:ascii="Times New Roman" w:hAnsi="Times New Roman" w:cs="Times New Roman"/>
            <w:noProof/>
          </w:rPr>
          <w:fldChar w:fldCharType="end"/>
        </w:r>
      </w:p>
    </w:sdtContent>
  </w:sdt>
  <w:p w:rsidR="00EF63AF" w:rsidRPr="005677CC" w:rsidRDefault="00EF63AF">
    <w:pPr>
      <w:pStyle w:val="a3"/>
      <w:rPr>
        <w:rFonts w:ascii="Times New Roman" w:hAnsi="Times New Roman" w:cs="Times New Roman"/>
      </w:rPr>
    </w:pPr>
    <w:r w:rsidRPr="005677CC">
      <w:rPr>
        <w:rFonts w:ascii="Times New Roman" w:hAnsi="Times New Roman" w:cs="Times New Roman"/>
      </w:rPr>
      <w:t>БАНКА: ………………………</w:t>
    </w:r>
    <w:r w:rsidRPr="005677CC">
      <w:rPr>
        <w:rFonts w:ascii="Times New Roman" w:hAnsi="Times New Roman" w:cs="Times New Roman"/>
      </w:rPr>
      <w:tab/>
    </w:r>
    <w:r w:rsidRPr="005677CC">
      <w:rPr>
        <w:rFonts w:ascii="Times New Roman" w:hAnsi="Times New Roman" w:cs="Times New Roman"/>
      </w:rPr>
      <w:tab/>
    </w:r>
    <w:r>
      <w:rPr>
        <w:rFonts w:ascii="Times New Roman" w:hAnsi="Times New Roman" w:cs="Times New Roman"/>
      </w:rPr>
      <w:t xml:space="preserve">                             </w:t>
    </w:r>
    <w:r w:rsidRPr="005677CC">
      <w:rPr>
        <w:rFonts w:ascii="Times New Roman" w:hAnsi="Times New Roman" w:cs="Times New Roman"/>
      </w:rPr>
      <w:t>КЛИЕНТ: ………………………</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1278540"/>
      <w:docPartObj>
        <w:docPartGallery w:val="Page Numbers (Bottom of Page)"/>
        <w:docPartUnique/>
      </w:docPartObj>
    </w:sdtPr>
    <w:sdtEndPr>
      <w:rPr>
        <w:rFonts w:ascii="Times New Roman" w:hAnsi="Times New Roman" w:cs="Times New Roman"/>
        <w:noProof/>
      </w:rPr>
    </w:sdtEndPr>
    <w:sdtContent>
      <w:p w:rsidR="00EF63AF" w:rsidRPr="00594125" w:rsidRDefault="00D012A5">
        <w:pPr>
          <w:pStyle w:val="a3"/>
          <w:jc w:val="center"/>
          <w:rPr>
            <w:rFonts w:ascii="Times New Roman" w:hAnsi="Times New Roman" w:cs="Times New Roman"/>
          </w:rPr>
        </w:pPr>
        <w:r w:rsidRPr="00594125">
          <w:rPr>
            <w:rFonts w:ascii="Times New Roman" w:hAnsi="Times New Roman" w:cs="Times New Roman"/>
          </w:rPr>
          <w:fldChar w:fldCharType="begin"/>
        </w:r>
        <w:r w:rsidR="00EF63AF" w:rsidRPr="00594125">
          <w:rPr>
            <w:rFonts w:ascii="Times New Roman" w:hAnsi="Times New Roman" w:cs="Times New Roman"/>
          </w:rPr>
          <w:instrText xml:space="preserve"> PAGE   \* MERGEFORMAT </w:instrText>
        </w:r>
        <w:r w:rsidRPr="00594125">
          <w:rPr>
            <w:rFonts w:ascii="Times New Roman" w:hAnsi="Times New Roman" w:cs="Times New Roman"/>
          </w:rPr>
          <w:fldChar w:fldCharType="separate"/>
        </w:r>
        <w:r w:rsidR="00CE3C1D">
          <w:rPr>
            <w:rFonts w:ascii="Times New Roman" w:hAnsi="Times New Roman" w:cs="Times New Roman"/>
            <w:noProof/>
          </w:rPr>
          <w:t>13</w:t>
        </w:r>
        <w:r w:rsidRPr="00594125">
          <w:rPr>
            <w:rFonts w:ascii="Times New Roman" w:hAnsi="Times New Roman" w:cs="Times New Roman"/>
            <w:noProof/>
          </w:rPr>
          <w:fldChar w:fldCharType="end"/>
        </w:r>
      </w:p>
    </w:sdtContent>
  </w:sdt>
  <w:p w:rsidR="00EF63AF" w:rsidRPr="00C37225" w:rsidRDefault="00EF63AF">
    <w:pPr>
      <w:pStyle w:val="a3"/>
      <w:rPr>
        <w:lang w:val="en-US"/>
      </w:rPr>
    </w:pPr>
    <w:r w:rsidRPr="00C82A47">
      <w:rPr>
        <w:rFonts w:ascii="Times New Roman" w:hAnsi="Times New Roman" w:cs="Times New Roman"/>
      </w:rPr>
      <w:t>Банка</w:t>
    </w:r>
    <w:r w:rsidRPr="00C82A47">
      <w:rPr>
        <w:rFonts w:ascii="Times New Roman" w:hAnsi="Times New Roman" w:cs="Times New Roman"/>
        <w:lang w:val="en-US"/>
      </w:rPr>
      <w:t>:</w:t>
    </w:r>
    <w:r w:rsidRPr="00C82A47">
      <w:rPr>
        <w:rFonts w:ascii="Times New Roman" w:hAnsi="Times New Roman" w:cs="Times New Roman"/>
      </w:rPr>
      <w:t xml:space="preserve"> …………………</w:t>
    </w:r>
    <w:r>
      <w:tab/>
    </w:r>
    <w:r>
      <w:tab/>
    </w:r>
    <w:r>
      <w:rPr>
        <w:lang w:val="en-US"/>
      </w:rPr>
      <w:t xml:space="preserve">        </w:t>
    </w:r>
    <w:r w:rsidRPr="00C82A47">
      <w:rPr>
        <w:rFonts w:ascii="Times New Roman" w:hAnsi="Times New Roman" w:cs="Times New Roman"/>
      </w:rPr>
      <w:t>Клиент: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1B67" w:rsidRDefault="00841B67">
      <w:pPr>
        <w:spacing w:after="0" w:line="240" w:lineRule="auto"/>
      </w:pPr>
      <w:r>
        <w:separator/>
      </w:r>
    </w:p>
  </w:footnote>
  <w:footnote w:type="continuationSeparator" w:id="0">
    <w:p w:rsidR="00841B67" w:rsidRDefault="00841B6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7A7D50"/>
    <w:multiLevelType w:val="hybridMultilevel"/>
    <w:tmpl w:val="5450F254"/>
    <w:lvl w:ilvl="0" w:tplc="425651E6">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nsid w:val="04846351"/>
    <w:multiLevelType w:val="hybridMultilevel"/>
    <w:tmpl w:val="A9ACD3DC"/>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06965681"/>
    <w:multiLevelType w:val="hybridMultilevel"/>
    <w:tmpl w:val="76B43700"/>
    <w:lvl w:ilvl="0" w:tplc="7B0CE9F0">
      <w:start w:val="1"/>
      <w:numFmt w:val="bullet"/>
      <w:lvlText w:val=""/>
      <w:lvlJc w:val="left"/>
      <w:pPr>
        <w:ind w:left="928" w:hanging="360"/>
      </w:pPr>
      <w:rPr>
        <w:rFonts w:ascii="Symbol" w:hAnsi="Symbol" w:hint="default"/>
        <w:color w:val="000000"/>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
    <w:nsid w:val="0D373451"/>
    <w:multiLevelType w:val="hybridMultilevel"/>
    <w:tmpl w:val="4776F520"/>
    <w:lvl w:ilvl="0" w:tplc="8B00148A">
      <w:start w:val="1"/>
      <w:numFmt w:val="decimal"/>
      <w:lvlText w:val="%1."/>
      <w:lvlJc w:val="left"/>
      <w:pPr>
        <w:ind w:left="739" w:hanging="360"/>
      </w:pPr>
      <w:rPr>
        <w:rFonts w:hint="default"/>
      </w:rPr>
    </w:lvl>
    <w:lvl w:ilvl="1" w:tplc="04020019" w:tentative="1">
      <w:start w:val="1"/>
      <w:numFmt w:val="lowerLetter"/>
      <w:lvlText w:val="%2."/>
      <w:lvlJc w:val="left"/>
      <w:pPr>
        <w:ind w:left="1459" w:hanging="360"/>
      </w:pPr>
    </w:lvl>
    <w:lvl w:ilvl="2" w:tplc="0402001B" w:tentative="1">
      <w:start w:val="1"/>
      <w:numFmt w:val="lowerRoman"/>
      <w:lvlText w:val="%3."/>
      <w:lvlJc w:val="right"/>
      <w:pPr>
        <w:ind w:left="2179" w:hanging="180"/>
      </w:pPr>
    </w:lvl>
    <w:lvl w:ilvl="3" w:tplc="0402000F" w:tentative="1">
      <w:start w:val="1"/>
      <w:numFmt w:val="decimal"/>
      <w:lvlText w:val="%4."/>
      <w:lvlJc w:val="left"/>
      <w:pPr>
        <w:ind w:left="2899" w:hanging="360"/>
      </w:pPr>
    </w:lvl>
    <w:lvl w:ilvl="4" w:tplc="04020019" w:tentative="1">
      <w:start w:val="1"/>
      <w:numFmt w:val="lowerLetter"/>
      <w:lvlText w:val="%5."/>
      <w:lvlJc w:val="left"/>
      <w:pPr>
        <w:ind w:left="3619" w:hanging="360"/>
      </w:pPr>
    </w:lvl>
    <w:lvl w:ilvl="5" w:tplc="0402001B" w:tentative="1">
      <w:start w:val="1"/>
      <w:numFmt w:val="lowerRoman"/>
      <w:lvlText w:val="%6."/>
      <w:lvlJc w:val="right"/>
      <w:pPr>
        <w:ind w:left="4339" w:hanging="180"/>
      </w:pPr>
    </w:lvl>
    <w:lvl w:ilvl="6" w:tplc="0402000F" w:tentative="1">
      <w:start w:val="1"/>
      <w:numFmt w:val="decimal"/>
      <w:lvlText w:val="%7."/>
      <w:lvlJc w:val="left"/>
      <w:pPr>
        <w:ind w:left="5059" w:hanging="360"/>
      </w:pPr>
    </w:lvl>
    <w:lvl w:ilvl="7" w:tplc="04020019" w:tentative="1">
      <w:start w:val="1"/>
      <w:numFmt w:val="lowerLetter"/>
      <w:lvlText w:val="%8."/>
      <w:lvlJc w:val="left"/>
      <w:pPr>
        <w:ind w:left="5779" w:hanging="360"/>
      </w:pPr>
    </w:lvl>
    <w:lvl w:ilvl="8" w:tplc="0402001B" w:tentative="1">
      <w:start w:val="1"/>
      <w:numFmt w:val="lowerRoman"/>
      <w:lvlText w:val="%9."/>
      <w:lvlJc w:val="right"/>
      <w:pPr>
        <w:ind w:left="6499" w:hanging="180"/>
      </w:pPr>
    </w:lvl>
  </w:abstractNum>
  <w:abstractNum w:abstractNumId="4">
    <w:nsid w:val="15DD69AA"/>
    <w:multiLevelType w:val="hybridMultilevel"/>
    <w:tmpl w:val="7D46898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nsid w:val="25266197"/>
    <w:multiLevelType w:val="hybridMultilevel"/>
    <w:tmpl w:val="01D831E8"/>
    <w:lvl w:ilvl="0" w:tplc="8F0E783C">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6">
    <w:nsid w:val="30637F67"/>
    <w:multiLevelType w:val="hybridMultilevel"/>
    <w:tmpl w:val="E3F6F2A4"/>
    <w:lvl w:ilvl="0" w:tplc="0402000F">
      <w:start w:val="1"/>
      <w:numFmt w:val="decimal"/>
      <w:lvlText w:val="%1."/>
      <w:lvlJc w:val="left"/>
      <w:pPr>
        <w:ind w:left="360" w:hanging="360"/>
      </w:pPr>
      <w:rPr>
        <w:rFonts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7">
    <w:nsid w:val="37951AEF"/>
    <w:multiLevelType w:val="hybridMultilevel"/>
    <w:tmpl w:val="D19CCE74"/>
    <w:lvl w:ilvl="0" w:tplc="DF8A5E62">
      <w:start w:val="1"/>
      <w:numFmt w:val="decimal"/>
      <w:lvlText w:val="%1."/>
      <w:lvlJc w:val="left"/>
      <w:pPr>
        <w:ind w:left="1080" w:hanging="360"/>
      </w:pPr>
      <w:rPr>
        <w:rFonts w:ascii="Arial" w:eastAsia="Times New Roman" w:hAnsi="Arial" w:cs="Times New Roman"/>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37C541F2"/>
    <w:multiLevelType w:val="hybridMultilevel"/>
    <w:tmpl w:val="936E76F0"/>
    <w:lvl w:ilvl="0" w:tplc="31E8057A">
      <w:start w:val="1"/>
      <w:numFmt w:val="decimal"/>
      <w:lvlText w:val="%1."/>
      <w:lvlJc w:val="left"/>
      <w:pPr>
        <w:tabs>
          <w:tab w:val="num" w:pos="720"/>
        </w:tabs>
        <w:ind w:left="720" w:hanging="360"/>
      </w:pPr>
      <w:rPr>
        <w:rFonts w:ascii="Times New Roman" w:hAnsi="Times New Roman" w:cs="Times New Roman"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A41108E"/>
    <w:multiLevelType w:val="hybridMultilevel"/>
    <w:tmpl w:val="768A2E74"/>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CEA7F49"/>
    <w:multiLevelType w:val="hybridMultilevel"/>
    <w:tmpl w:val="380ED8A6"/>
    <w:lvl w:ilvl="0" w:tplc="04020001">
      <w:start w:val="1"/>
      <w:numFmt w:val="bullet"/>
      <w:lvlText w:val=""/>
      <w:lvlJc w:val="left"/>
      <w:pPr>
        <w:ind w:left="1069"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nsid w:val="4FCA426B"/>
    <w:multiLevelType w:val="hybridMultilevel"/>
    <w:tmpl w:val="65B67BC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nsid w:val="519E6298"/>
    <w:multiLevelType w:val="hybridMultilevel"/>
    <w:tmpl w:val="AEB4D57E"/>
    <w:lvl w:ilvl="0" w:tplc="D0BEA0F0">
      <w:numFmt w:val="bullet"/>
      <w:lvlText w:val=""/>
      <w:lvlJc w:val="left"/>
      <w:pPr>
        <w:ind w:left="720" w:hanging="360"/>
      </w:pPr>
      <w:rPr>
        <w:rFonts w:ascii="Symbol" w:eastAsia="Times New Roman" w:hAnsi="Symbo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53760C7D"/>
    <w:multiLevelType w:val="hybridMultilevel"/>
    <w:tmpl w:val="8272C4A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nsid w:val="66A05072"/>
    <w:multiLevelType w:val="hybridMultilevel"/>
    <w:tmpl w:val="DE7AB052"/>
    <w:lvl w:ilvl="0" w:tplc="04020001">
      <w:start w:val="1"/>
      <w:numFmt w:val="bullet"/>
      <w:lvlText w:val=""/>
      <w:lvlJc w:val="left"/>
      <w:pPr>
        <w:ind w:left="2160" w:hanging="360"/>
      </w:pPr>
      <w:rPr>
        <w:rFonts w:ascii="Symbol" w:hAnsi="Symbol" w:hint="default"/>
      </w:rPr>
    </w:lvl>
    <w:lvl w:ilvl="1" w:tplc="04020003" w:tentative="1">
      <w:start w:val="1"/>
      <w:numFmt w:val="bullet"/>
      <w:lvlText w:val="o"/>
      <w:lvlJc w:val="left"/>
      <w:pPr>
        <w:ind w:left="2880" w:hanging="360"/>
      </w:pPr>
      <w:rPr>
        <w:rFonts w:ascii="Courier New" w:hAnsi="Courier New" w:cs="Courier New" w:hint="default"/>
      </w:rPr>
    </w:lvl>
    <w:lvl w:ilvl="2" w:tplc="04020005" w:tentative="1">
      <w:start w:val="1"/>
      <w:numFmt w:val="bullet"/>
      <w:lvlText w:val=""/>
      <w:lvlJc w:val="left"/>
      <w:pPr>
        <w:ind w:left="3600" w:hanging="360"/>
      </w:pPr>
      <w:rPr>
        <w:rFonts w:ascii="Wingdings" w:hAnsi="Wingdings" w:hint="default"/>
      </w:rPr>
    </w:lvl>
    <w:lvl w:ilvl="3" w:tplc="04020001" w:tentative="1">
      <w:start w:val="1"/>
      <w:numFmt w:val="bullet"/>
      <w:lvlText w:val=""/>
      <w:lvlJc w:val="left"/>
      <w:pPr>
        <w:ind w:left="4320" w:hanging="360"/>
      </w:pPr>
      <w:rPr>
        <w:rFonts w:ascii="Symbol" w:hAnsi="Symbol" w:hint="default"/>
      </w:rPr>
    </w:lvl>
    <w:lvl w:ilvl="4" w:tplc="04020003" w:tentative="1">
      <w:start w:val="1"/>
      <w:numFmt w:val="bullet"/>
      <w:lvlText w:val="o"/>
      <w:lvlJc w:val="left"/>
      <w:pPr>
        <w:ind w:left="5040" w:hanging="360"/>
      </w:pPr>
      <w:rPr>
        <w:rFonts w:ascii="Courier New" w:hAnsi="Courier New" w:cs="Courier New" w:hint="default"/>
      </w:rPr>
    </w:lvl>
    <w:lvl w:ilvl="5" w:tplc="04020005" w:tentative="1">
      <w:start w:val="1"/>
      <w:numFmt w:val="bullet"/>
      <w:lvlText w:val=""/>
      <w:lvlJc w:val="left"/>
      <w:pPr>
        <w:ind w:left="5760" w:hanging="360"/>
      </w:pPr>
      <w:rPr>
        <w:rFonts w:ascii="Wingdings" w:hAnsi="Wingdings" w:hint="default"/>
      </w:rPr>
    </w:lvl>
    <w:lvl w:ilvl="6" w:tplc="04020001" w:tentative="1">
      <w:start w:val="1"/>
      <w:numFmt w:val="bullet"/>
      <w:lvlText w:val=""/>
      <w:lvlJc w:val="left"/>
      <w:pPr>
        <w:ind w:left="6480" w:hanging="360"/>
      </w:pPr>
      <w:rPr>
        <w:rFonts w:ascii="Symbol" w:hAnsi="Symbol" w:hint="default"/>
      </w:rPr>
    </w:lvl>
    <w:lvl w:ilvl="7" w:tplc="04020003" w:tentative="1">
      <w:start w:val="1"/>
      <w:numFmt w:val="bullet"/>
      <w:lvlText w:val="o"/>
      <w:lvlJc w:val="left"/>
      <w:pPr>
        <w:ind w:left="7200" w:hanging="360"/>
      </w:pPr>
      <w:rPr>
        <w:rFonts w:ascii="Courier New" w:hAnsi="Courier New" w:cs="Courier New" w:hint="default"/>
      </w:rPr>
    </w:lvl>
    <w:lvl w:ilvl="8" w:tplc="04020005" w:tentative="1">
      <w:start w:val="1"/>
      <w:numFmt w:val="bullet"/>
      <w:lvlText w:val=""/>
      <w:lvlJc w:val="left"/>
      <w:pPr>
        <w:ind w:left="7920" w:hanging="360"/>
      </w:pPr>
      <w:rPr>
        <w:rFonts w:ascii="Wingdings" w:hAnsi="Wingdings" w:hint="default"/>
      </w:rPr>
    </w:lvl>
  </w:abstractNum>
  <w:abstractNum w:abstractNumId="15">
    <w:nsid w:val="684C6B26"/>
    <w:multiLevelType w:val="hybridMultilevel"/>
    <w:tmpl w:val="9A30B330"/>
    <w:lvl w:ilvl="0" w:tplc="F73A1D84">
      <w:start w:val="1"/>
      <w:numFmt w:val="decimal"/>
      <w:lvlText w:val="%1."/>
      <w:lvlJc w:val="left"/>
      <w:pPr>
        <w:ind w:left="927" w:hanging="360"/>
      </w:pPr>
      <w:rPr>
        <w:rFonts w:hint="default"/>
      </w:rPr>
    </w:lvl>
    <w:lvl w:ilvl="1" w:tplc="04020019" w:tentative="1">
      <w:start w:val="1"/>
      <w:numFmt w:val="lowerLetter"/>
      <w:lvlText w:val="%2."/>
      <w:lvlJc w:val="left"/>
      <w:pPr>
        <w:ind w:left="1647" w:hanging="360"/>
      </w:pPr>
    </w:lvl>
    <w:lvl w:ilvl="2" w:tplc="0402001B" w:tentative="1">
      <w:start w:val="1"/>
      <w:numFmt w:val="lowerRoman"/>
      <w:lvlText w:val="%3."/>
      <w:lvlJc w:val="right"/>
      <w:pPr>
        <w:ind w:left="2367" w:hanging="180"/>
      </w:pPr>
    </w:lvl>
    <w:lvl w:ilvl="3" w:tplc="0402000F" w:tentative="1">
      <w:start w:val="1"/>
      <w:numFmt w:val="decimal"/>
      <w:lvlText w:val="%4."/>
      <w:lvlJc w:val="left"/>
      <w:pPr>
        <w:ind w:left="3087" w:hanging="360"/>
      </w:pPr>
    </w:lvl>
    <w:lvl w:ilvl="4" w:tplc="04020019" w:tentative="1">
      <w:start w:val="1"/>
      <w:numFmt w:val="lowerLetter"/>
      <w:lvlText w:val="%5."/>
      <w:lvlJc w:val="left"/>
      <w:pPr>
        <w:ind w:left="3807" w:hanging="360"/>
      </w:pPr>
    </w:lvl>
    <w:lvl w:ilvl="5" w:tplc="0402001B" w:tentative="1">
      <w:start w:val="1"/>
      <w:numFmt w:val="lowerRoman"/>
      <w:lvlText w:val="%6."/>
      <w:lvlJc w:val="right"/>
      <w:pPr>
        <w:ind w:left="4527" w:hanging="180"/>
      </w:pPr>
    </w:lvl>
    <w:lvl w:ilvl="6" w:tplc="0402000F" w:tentative="1">
      <w:start w:val="1"/>
      <w:numFmt w:val="decimal"/>
      <w:lvlText w:val="%7."/>
      <w:lvlJc w:val="left"/>
      <w:pPr>
        <w:ind w:left="5247" w:hanging="360"/>
      </w:pPr>
    </w:lvl>
    <w:lvl w:ilvl="7" w:tplc="04020019" w:tentative="1">
      <w:start w:val="1"/>
      <w:numFmt w:val="lowerLetter"/>
      <w:lvlText w:val="%8."/>
      <w:lvlJc w:val="left"/>
      <w:pPr>
        <w:ind w:left="5967" w:hanging="360"/>
      </w:pPr>
    </w:lvl>
    <w:lvl w:ilvl="8" w:tplc="0402001B" w:tentative="1">
      <w:start w:val="1"/>
      <w:numFmt w:val="lowerRoman"/>
      <w:lvlText w:val="%9."/>
      <w:lvlJc w:val="right"/>
      <w:pPr>
        <w:ind w:left="6687" w:hanging="180"/>
      </w:pPr>
    </w:lvl>
  </w:abstractNum>
  <w:abstractNum w:abstractNumId="16">
    <w:nsid w:val="7B1F1AE5"/>
    <w:multiLevelType w:val="hybridMultilevel"/>
    <w:tmpl w:val="170EC21C"/>
    <w:lvl w:ilvl="0" w:tplc="11FC76E2">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7">
    <w:nsid w:val="7C2F6F6E"/>
    <w:multiLevelType w:val="hybridMultilevel"/>
    <w:tmpl w:val="B004F5D6"/>
    <w:lvl w:ilvl="0" w:tplc="1E168344">
      <w:start w:val="1"/>
      <w:numFmt w:val="decimal"/>
      <w:lvlText w:val="%1."/>
      <w:lvlJc w:val="left"/>
      <w:pPr>
        <w:tabs>
          <w:tab w:val="num" w:pos="720"/>
        </w:tabs>
        <w:ind w:left="720" w:hanging="360"/>
      </w:pPr>
    </w:lvl>
    <w:lvl w:ilvl="1" w:tplc="56BE2E5E">
      <w:start w:val="1"/>
      <w:numFmt w:val="decimal"/>
      <w:lvlText w:val="%2."/>
      <w:lvlJc w:val="left"/>
      <w:pPr>
        <w:tabs>
          <w:tab w:val="num" w:pos="1440"/>
        </w:tabs>
        <w:ind w:left="1440" w:hanging="360"/>
      </w:pPr>
    </w:lvl>
    <w:lvl w:ilvl="2" w:tplc="1876B5FE">
      <w:start w:val="1"/>
      <w:numFmt w:val="decimal"/>
      <w:lvlText w:val="%3."/>
      <w:lvlJc w:val="left"/>
      <w:pPr>
        <w:tabs>
          <w:tab w:val="num" w:pos="2160"/>
        </w:tabs>
        <w:ind w:left="2160" w:hanging="360"/>
      </w:pPr>
    </w:lvl>
    <w:lvl w:ilvl="3" w:tplc="8780C554">
      <w:start w:val="1"/>
      <w:numFmt w:val="decimal"/>
      <w:lvlText w:val="%4."/>
      <w:lvlJc w:val="left"/>
      <w:pPr>
        <w:tabs>
          <w:tab w:val="num" w:pos="2880"/>
        </w:tabs>
        <w:ind w:left="2880" w:hanging="360"/>
      </w:pPr>
    </w:lvl>
    <w:lvl w:ilvl="4" w:tplc="E2CC6A04">
      <w:start w:val="1"/>
      <w:numFmt w:val="decimal"/>
      <w:lvlText w:val="%5."/>
      <w:lvlJc w:val="left"/>
      <w:pPr>
        <w:tabs>
          <w:tab w:val="num" w:pos="3600"/>
        </w:tabs>
        <w:ind w:left="3600" w:hanging="360"/>
      </w:pPr>
    </w:lvl>
    <w:lvl w:ilvl="5" w:tplc="82B4A566">
      <w:start w:val="1"/>
      <w:numFmt w:val="decimal"/>
      <w:lvlText w:val="%6."/>
      <w:lvlJc w:val="left"/>
      <w:pPr>
        <w:tabs>
          <w:tab w:val="num" w:pos="4320"/>
        </w:tabs>
        <w:ind w:left="4320" w:hanging="360"/>
      </w:pPr>
    </w:lvl>
    <w:lvl w:ilvl="6" w:tplc="ABE4B68C">
      <w:start w:val="1"/>
      <w:numFmt w:val="decimal"/>
      <w:lvlText w:val="%7."/>
      <w:lvlJc w:val="left"/>
      <w:pPr>
        <w:tabs>
          <w:tab w:val="num" w:pos="5040"/>
        </w:tabs>
        <w:ind w:left="5040" w:hanging="360"/>
      </w:pPr>
    </w:lvl>
    <w:lvl w:ilvl="7" w:tplc="95D8EC08">
      <w:start w:val="1"/>
      <w:numFmt w:val="decimal"/>
      <w:lvlText w:val="%8."/>
      <w:lvlJc w:val="left"/>
      <w:pPr>
        <w:tabs>
          <w:tab w:val="num" w:pos="5760"/>
        </w:tabs>
        <w:ind w:left="5760" w:hanging="360"/>
      </w:pPr>
    </w:lvl>
    <w:lvl w:ilvl="8" w:tplc="A60ED0B2">
      <w:start w:val="1"/>
      <w:numFmt w:val="decimal"/>
      <w:lvlText w:val="%9."/>
      <w:lvlJc w:val="left"/>
      <w:pPr>
        <w:tabs>
          <w:tab w:val="num" w:pos="6480"/>
        </w:tabs>
        <w:ind w:left="6480" w:hanging="360"/>
      </w:pPr>
    </w:lvl>
  </w:abstractNum>
  <w:abstractNum w:abstractNumId="18">
    <w:nsid w:val="7E2361A2"/>
    <w:multiLevelType w:val="hybridMultilevel"/>
    <w:tmpl w:val="6EA63A58"/>
    <w:lvl w:ilvl="0" w:tplc="9C46CE74">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7EC071BF"/>
    <w:multiLevelType w:val="hybridMultilevel"/>
    <w:tmpl w:val="28640994"/>
    <w:lvl w:ilvl="0" w:tplc="0402000F">
      <w:start w:val="1"/>
      <w:numFmt w:val="decimal"/>
      <w:lvlText w:val="%1."/>
      <w:lvlJc w:val="left"/>
      <w:pPr>
        <w:ind w:left="1211"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3"/>
  </w:num>
  <w:num w:numId="2">
    <w:abstractNumId w:val="6"/>
  </w:num>
  <w:num w:numId="3">
    <w:abstractNumId w:val="12"/>
  </w:num>
  <w:num w:numId="4">
    <w:abstractNumId w:val="18"/>
  </w:num>
  <w:num w:numId="5">
    <w:abstractNumId w:val="15"/>
  </w:num>
  <w:num w:numId="6">
    <w:abstractNumId w:val="16"/>
  </w:num>
  <w:num w:numId="7">
    <w:abstractNumId w:val="5"/>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7"/>
  </w:num>
  <w:num w:numId="11">
    <w:abstractNumId w:val="17"/>
  </w:num>
  <w:num w:numId="12">
    <w:abstractNumId w:val="8"/>
  </w:num>
  <w:num w:numId="13">
    <w:abstractNumId w:val="9"/>
  </w:num>
  <w:num w:numId="14">
    <w:abstractNumId w:val="1"/>
  </w:num>
  <w:num w:numId="15">
    <w:abstractNumId w:val="11"/>
  </w:num>
  <w:num w:numId="16">
    <w:abstractNumId w:val="2"/>
  </w:num>
  <w:num w:numId="17">
    <w:abstractNumId w:val="10"/>
  </w:num>
  <w:num w:numId="18">
    <w:abstractNumId w:val="14"/>
  </w:num>
  <w:num w:numId="19">
    <w:abstractNumId w:val="0"/>
  </w:num>
  <w:num w:numId="20">
    <w:abstractNumId w:val="13"/>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08"/>
  <w:hyphenationZone w:val="425"/>
  <w:characterSpacingControl w:val="doNotCompress"/>
  <w:footnotePr>
    <w:footnote w:id="-1"/>
    <w:footnote w:id="0"/>
  </w:footnotePr>
  <w:endnotePr>
    <w:endnote w:id="-1"/>
    <w:endnote w:id="0"/>
  </w:endnotePr>
  <w:compat/>
  <w:rsids>
    <w:rsidRoot w:val="00F770C2"/>
    <w:rsid w:val="000517CD"/>
    <w:rsid w:val="00177E35"/>
    <w:rsid w:val="001C4FE1"/>
    <w:rsid w:val="001E6DD2"/>
    <w:rsid w:val="001F03A8"/>
    <w:rsid w:val="002120D3"/>
    <w:rsid w:val="00240450"/>
    <w:rsid w:val="00281CF9"/>
    <w:rsid w:val="002F0D25"/>
    <w:rsid w:val="00374803"/>
    <w:rsid w:val="003A6E12"/>
    <w:rsid w:val="003E2C8F"/>
    <w:rsid w:val="0047391B"/>
    <w:rsid w:val="004C79B2"/>
    <w:rsid w:val="005A228A"/>
    <w:rsid w:val="005B5E80"/>
    <w:rsid w:val="005B7FA7"/>
    <w:rsid w:val="00644D82"/>
    <w:rsid w:val="00703C2F"/>
    <w:rsid w:val="00716A72"/>
    <w:rsid w:val="0073356E"/>
    <w:rsid w:val="0077677A"/>
    <w:rsid w:val="00790AAB"/>
    <w:rsid w:val="007A67A6"/>
    <w:rsid w:val="007C2648"/>
    <w:rsid w:val="007C3711"/>
    <w:rsid w:val="008146CB"/>
    <w:rsid w:val="00841B67"/>
    <w:rsid w:val="0085552B"/>
    <w:rsid w:val="00870958"/>
    <w:rsid w:val="00887663"/>
    <w:rsid w:val="0091540B"/>
    <w:rsid w:val="009162E3"/>
    <w:rsid w:val="00981BDF"/>
    <w:rsid w:val="009D5244"/>
    <w:rsid w:val="009F5145"/>
    <w:rsid w:val="009F6A79"/>
    <w:rsid w:val="00AB572A"/>
    <w:rsid w:val="00AC1DF2"/>
    <w:rsid w:val="00B20F93"/>
    <w:rsid w:val="00CD1A82"/>
    <w:rsid w:val="00CE1CAA"/>
    <w:rsid w:val="00CE3C1D"/>
    <w:rsid w:val="00CE5B06"/>
    <w:rsid w:val="00D012A5"/>
    <w:rsid w:val="00D43099"/>
    <w:rsid w:val="00D92134"/>
    <w:rsid w:val="00DE309E"/>
    <w:rsid w:val="00E00170"/>
    <w:rsid w:val="00EC7C1A"/>
    <w:rsid w:val="00ED4653"/>
    <w:rsid w:val="00EF63AF"/>
    <w:rsid w:val="00F0351D"/>
    <w:rsid w:val="00F06F63"/>
    <w:rsid w:val="00F13788"/>
    <w:rsid w:val="00F64925"/>
    <w:rsid w:val="00F770C2"/>
    <w:rsid w:val="00F90856"/>
    <w:rsid w:val="00FB5FDC"/>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1C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
    <w:name w:val="Style"/>
    <w:rsid w:val="00F770C2"/>
    <w:pPr>
      <w:widowControl w:val="0"/>
      <w:autoSpaceDE w:val="0"/>
      <w:autoSpaceDN w:val="0"/>
      <w:adjustRightInd w:val="0"/>
      <w:spacing w:after="0" w:line="240" w:lineRule="auto"/>
    </w:pPr>
    <w:rPr>
      <w:rFonts w:ascii="Arial" w:eastAsiaTheme="minorEastAsia" w:hAnsi="Arial" w:cs="Arial"/>
      <w:sz w:val="24"/>
      <w:szCs w:val="24"/>
      <w:lang w:eastAsia="bg-BG"/>
    </w:rPr>
  </w:style>
  <w:style w:type="paragraph" w:styleId="a3">
    <w:name w:val="footer"/>
    <w:basedOn w:val="a"/>
    <w:link w:val="a4"/>
    <w:uiPriority w:val="99"/>
    <w:unhideWhenUsed/>
    <w:rsid w:val="00F770C2"/>
    <w:pPr>
      <w:tabs>
        <w:tab w:val="center" w:pos="4536"/>
        <w:tab w:val="right" w:pos="9072"/>
      </w:tabs>
      <w:spacing w:after="0" w:line="240" w:lineRule="auto"/>
    </w:pPr>
  </w:style>
  <w:style w:type="character" w:customStyle="1" w:styleId="a4">
    <w:name w:val="Долен колонтитул Знак"/>
    <w:basedOn w:val="a0"/>
    <w:link w:val="a3"/>
    <w:uiPriority w:val="99"/>
    <w:rsid w:val="00F770C2"/>
  </w:style>
  <w:style w:type="character" w:styleId="a5">
    <w:name w:val="annotation reference"/>
    <w:basedOn w:val="a0"/>
    <w:uiPriority w:val="99"/>
    <w:semiHidden/>
    <w:unhideWhenUsed/>
    <w:rsid w:val="00F770C2"/>
    <w:rPr>
      <w:sz w:val="16"/>
      <w:szCs w:val="16"/>
    </w:rPr>
  </w:style>
  <w:style w:type="paragraph" w:styleId="a6">
    <w:name w:val="annotation text"/>
    <w:basedOn w:val="a"/>
    <w:link w:val="a7"/>
    <w:uiPriority w:val="99"/>
    <w:semiHidden/>
    <w:unhideWhenUsed/>
    <w:rsid w:val="00F770C2"/>
    <w:pPr>
      <w:spacing w:line="240" w:lineRule="auto"/>
    </w:pPr>
    <w:rPr>
      <w:sz w:val="20"/>
      <w:szCs w:val="20"/>
    </w:rPr>
  </w:style>
  <w:style w:type="character" w:customStyle="1" w:styleId="a7">
    <w:name w:val="Текст на коментар Знак"/>
    <w:basedOn w:val="a0"/>
    <w:link w:val="a6"/>
    <w:uiPriority w:val="99"/>
    <w:semiHidden/>
    <w:rsid w:val="00F770C2"/>
    <w:rPr>
      <w:sz w:val="20"/>
      <w:szCs w:val="20"/>
    </w:rPr>
  </w:style>
  <w:style w:type="paragraph" w:styleId="a8">
    <w:name w:val="Balloon Text"/>
    <w:basedOn w:val="a"/>
    <w:link w:val="a9"/>
    <w:uiPriority w:val="99"/>
    <w:semiHidden/>
    <w:unhideWhenUsed/>
    <w:rsid w:val="00F770C2"/>
    <w:pPr>
      <w:spacing w:after="0" w:line="240" w:lineRule="auto"/>
    </w:pPr>
    <w:rPr>
      <w:rFonts w:ascii="Tahoma" w:hAnsi="Tahoma" w:cs="Tahoma"/>
      <w:sz w:val="16"/>
      <w:szCs w:val="16"/>
    </w:rPr>
  </w:style>
  <w:style w:type="character" w:customStyle="1" w:styleId="a9">
    <w:name w:val="Изнесен текст Знак"/>
    <w:basedOn w:val="a0"/>
    <w:link w:val="a8"/>
    <w:uiPriority w:val="99"/>
    <w:semiHidden/>
    <w:rsid w:val="00F770C2"/>
    <w:rPr>
      <w:rFonts w:ascii="Tahoma" w:hAnsi="Tahoma" w:cs="Tahoma"/>
      <w:sz w:val="16"/>
      <w:szCs w:val="16"/>
    </w:rPr>
  </w:style>
  <w:style w:type="paragraph" w:styleId="aa">
    <w:name w:val="header"/>
    <w:basedOn w:val="a"/>
    <w:link w:val="ab"/>
    <w:uiPriority w:val="99"/>
    <w:unhideWhenUsed/>
    <w:rsid w:val="00CE1CAA"/>
    <w:pPr>
      <w:tabs>
        <w:tab w:val="center" w:pos="4536"/>
        <w:tab w:val="right" w:pos="9072"/>
      </w:tabs>
      <w:spacing w:after="0" w:line="240" w:lineRule="auto"/>
    </w:pPr>
  </w:style>
  <w:style w:type="character" w:customStyle="1" w:styleId="ab">
    <w:name w:val="Горен колонтитул Знак"/>
    <w:basedOn w:val="a0"/>
    <w:link w:val="aa"/>
    <w:uiPriority w:val="99"/>
    <w:rsid w:val="00CE1CAA"/>
  </w:style>
  <w:style w:type="paragraph" w:styleId="ac">
    <w:name w:val="List Paragraph"/>
    <w:basedOn w:val="a"/>
    <w:uiPriority w:val="34"/>
    <w:qFormat/>
    <w:rsid w:val="001F03A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35657482">
      <w:bodyDiv w:val="1"/>
      <w:marLeft w:val="0"/>
      <w:marRight w:val="0"/>
      <w:marTop w:val="0"/>
      <w:marBottom w:val="0"/>
      <w:divBdr>
        <w:top w:val="none" w:sz="0" w:space="0" w:color="auto"/>
        <w:left w:val="none" w:sz="0" w:space="0" w:color="auto"/>
        <w:bottom w:val="none" w:sz="0" w:space="0" w:color="auto"/>
        <w:right w:val="none" w:sz="0" w:space="0" w:color="auto"/>
      </w:divBdr>
      <w:divsChild>
        <w:div w:id="1834829706">
          <w:marLeft w:val="0"/>
          <w:marRight w:val="0"/>
          <w:marTop w:val="0"/>
          <w:marBottom w:val="0"/>
          <w:divBdr>
            <w:top w:val="none" w:sz="0" w:space="0" w:color="auto"/>
            <w:left w:val="none" w:sz="0" w:space="0" w:color="auto"/>
            <w:bottom w:val="none" w:sz="0" w:space="0" w:color="auto"/>
            <w:right w:val="none" w:sz="0" w:space="0" w:color="auto"/>
          </w:divBdr>
          <w:divsChild>
            <w:div w:id="566956980">
              <w:marLeft w:val="0"/>
              <w:marRight w:val="0"/>
              <w:marTop w:val="0"/>
              <w:marBottom w:val="0"/>
              <w:divBdr>
                <w:top w:val="none" w:sz="0" w:space="0" w:color="auto"/>
                <w:left w:val="none" w:sz="0" w:space="0" w:color="auto"/>
                <w:bottom w:val="none" w:sz="0" w:space="0" w:color="auto"/>
                <w:right w:val="none" w:sz="0" w:space="0" w:color="auto"/>
              </w:divBdr>
              <w:divsChild>
                <w:div w:id="180240287">
                  <w:marLeft w:val="0"/>
                  <w:marRight w:val="0"/>
                  <w:marTop w:val="0"/>
                  <w:marBottom w:val="0"/>
                  <w:divBdr>
                    <w:top w:val="none" w:sz="0" w:space="0" w:color="auto"/>
                    <w:left w:val="none" w:sz="0" w:space="0" w:color="auto"/>
                    <w:bottom w:val="none" w:sz="0" w:space="0" w:color="auto"/>
                    <w:right w:val="none" w:sz="0" w:space="0" w:color="auto"/>
                  </w:divBdr>
                  <w:divsChild>
                    <w:div w:id="600839016">
                      <w:marLeft w:val="0"/>
                      <w:marRight w:val="0"/>
                      <w:marTop w:val="0"/>
                      <w:marBottom w:val="0"/>
                      <w:divBdr>
                        <w:top w:val="none" w:sz="0" w:space="0" w:color="auto"/>
                        <w:left w:val="none" w:sz="0" w:space="0" w:color="auto"/>
                        <w:bottom w:val="none" w:sz="0" w:space="0" w:color="auto"/>
                        <w:right w:val="none" w:sz="0" w:space="0" w:color="auto"/>
                      </w:divBdr>
                    </w:div>
                  </w:divsChild>
                </w:div>
                <w:div w:id="187380880">
                  <w:marLeft w:val="0"/>
                  <w:marRight w:val="0"/>
                  <w:marTop w:val="0"/>
                  <w:marBottom w:val="0"/>
                  <w:divBdr>
                    <w:top w:val="none" w:sz="0" w:space="0" w:color="auto"/>
                    <w:left w:val="none" w:sz="0" w:space="0" w:color="auto"/>
                    <w:bottom w:val="none" w:sz="0" w:space="0" w:color="auto"/>
                    <w:right w:val="none" w:sz="0" w:space="0" w:color="auto"/>
                  </w:divBdr>
                  <w:divsChild>
                    <w:div w:id="1920794944">
                      <w:marLeft w:val="0"/>
                      <w:marRight w:val="0"/>
                      <w:marTop w:val="0"/>
                      <w:marBottom w:val="0"/>
                      <w:divBdr>
                        <w:top w:val="none" w:sz="0" w:space="0" w:color="auto"/>
                        <w:left w:val="none" w:sz="0" w:space="0" w:color="auto"/>
                        <w:bottom w:val="none" w:sz="0" w:space="0" w:color="auto"/>
                        <w:right w:val="none" w:sz="0" w:space="0" w:color="auto"/>
                      </w:divBdr>
                      <w:divsChild>
                        <w:div w:id="1690182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6DB304-426E-421B-8CCC-809E5F336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18</Pages>
  <Words>5465</Words>
  <Characters>31153</Characters>
  <Application>Microsoft Office Word</Application>
  <DocSecurity>0</DocSecurity>
  <Lines>259</Lines>
  <Paragraphs>73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Eurobank EFG BG</Company>
  <LinksUpToDate>false</LinksUpToDate>
  <CharactersWithSpaces>36545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Lidiya G. Ivanova</dc:creator>
  <cp:keywords/>
  <dc:description/>
  <cp:lastModifiedBy>SysAdmin</cp:lastModifiedBy>
  <cp:revision>14</cp:revision>
  <dcterms:created xsi:type="dcterms:W3CDTF">2014-08-21T11:05:00Z</dcterms:created>
  <dcterms:modified xsi:type="dcterms:W3CDTF">2014-08-22T08:24:00Z</dcterms:modified>
</cp:coreProperties>
</file>